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59DED2" w14:textId="60A51142" w:rsidR="00B64DBA" w:rsidRPr="00B64DBA" w:rsidRDefault="006B3C31" w:rsidP="00992477">
      <w:pPr>
        <w:spacing w:after="120" w:line="276" w:lineRule="auto"/>
        <w:jc w:val="both"/>
        <w:outlineLvl w:val="0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 w:rsidRPr="7E595E19">
        <w:rPr>
          <w:rFonts w:ascii="Calibri" w:eastAsia="Times New Roman" w:hAnsi="Calibri" w:cs="Calibri Light"/>
          <w:b/>
          <w:bCs/>
          <w:color w:val="C00000"/>
          <w:sz w:val="28"/>
          <w:szCs w:val="28"/>
          <w:lang w:val="pl-PL"/>
        </w:rPr>
        <w:t>Załącznik nr</w:t>
      </w:r>
      <w:r w:rsidR="00F74C30" w:rsidRPr="7E595E19">
        <w:rPr>
          <w:rFonts w:ascii="Calibri" w:eastAsia="Times New Roman" w:hAnsi="Calibri" w:cs="Calibri Light"/>
          <w:b/>
          <w:bCs/>
          <w:color w:val="C00000"/>
          <w:sz w:val="28"/>
          <w:szCs w:val="28"/>
          <w:lang w:val="pl-PL"/>
        </w:rPr>
        <w:t xml:space="preserve"> </w:t>
      </w:r>
      <w:r w:rsidR="00D25D82" w:rsidRPr="7E595E19">
        <w:rPr>
          <w:rFonts w:ascii="Calibri" w:eastAsia="Times New Roman" w:hAnsi="Calibri" w:cs="Calibri Light"/>
          <w:b/>
          <w:bCs/>
          <w:color w:val="C00000"/>
          <w:sz w:val="28"/>
          <w:szCs w:val="28"/>
          <w:lang w:val="pl-PL"/>
        </w:rPr>
        <w:t>7</w:t>
      </w:r>
      <w:r w:rsidR="00B64DBA" w:rsidRPr="7E595E19">
        <w:rPr>
          <w:rFonts w:ascii="Calibri" w:eastAsia="Times New Roman" w:hAnsi="Calibri" w:cs="Calibri Light"/>
          <w:b/>
          <w:bCs/>
          <w:color w:val="C00000"/>
          <w:sz w:val="28"/>
          <w:szCs w:val="28"/>
          <w:lang w:val="pl-PL"/>
        </w:rPr>
        <w:t xml:space="preserve"> do Regulaminu –</w:t>
      </w:r>
      <w:r w:rsidR="00F74C30" w:rsidRPr="7E595E19">
        <w:rPr>
          <w:rFonts w:ascii="Calibri" w:eastAsia="Times New Roman" w:hAnsi="Calibri" w:cs="Calibri Light"/>
          <w:b/>
          <w:bCs/>
          <w:color w:val="C00000"/>
          <w:sz w:val="28"/>
          <w:szCs w:val="28"/>
          <w:lang w:val="pl-PL"/>
        </w:rPr>
        <w:t xml:space="preserve"> </w:t>
      </w:r>
      <w:r w:rsidR="00BF73D0" w:rsidRPr="7E595E19">
        <w:rPr>
          <w:rFonts w:ascii="Calibri" w:eastAsia="Times New Roman" w:hAnsi="Calibri" w:cs="Calibri Light"/>
          <w:b/>
          <w:bCs/>
          <w:color w:val="C00000"/>
          <w:sz w:val="28"/>
          <w:szCs w:val="28"/>
          <w:lang w:val="pl-PL"/>
        </w:rPr>
        <w:t xml:space="preserve">Opis </w:t>
      </w:r>
      <w:r w:rsidR="00D25D82" w:rsidRPr="7E595E19">
        <w:rPr>
          <w:rFonts w:ascii="Calibri" w:eastAsia="Times New Roman" w:hAnsi="Calibri" w:cs="Calibri Light"/>
          <w:b/>
          <w:bCs/>
          <w:color w:val="C00000"/>
          <w:sz w:val="28"/>
          <w:szCs w:val="28"/>
          <w:lang w:val="pl-PL"/>
        </w:rPr>
        <w:t>substratów</w:t>
      </w:r>
    </w:p>
    <w:p w14:paraId="3DC5E5B2" w14:textId="62F9F721" w:rsidR="00B64DBA" w:rsidRDefault="00B64DBA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67048C09" w14:textId="7B0AB228" w:rsidR="004C096E" w:rsidRDefault="004C096E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W ramach Przedsięwzięcia Wykonawcy opracowują Technologię Uniwersalnej Biogazowni, w której przetwarzane będą wskazane przez Zamawiającego </w:t>
      </w:r>
      <w:r w:rsidR="0071233E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substraty w ramach wariantów substratowych</w:t>
      </w:r>
      <w:r w:rsidR="00DB7684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. </w:t>
      </w: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Ww. Technologia musi </w:t>
      </w:r>
      <w:r w:rsidR="00C67525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spełniać </w:t>
      </w:r>
      <w:r w:rsidR="393EA52E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Wymagania </w:t>
      </w:r>
      <w:r w:rsidR="10C0F07B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O</w:t>
      </w:r>
      <w:r w:rsidR="00C67525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bligatoryjne</w:t>
      </w: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, określon</w:t>
      </w:r>
      <w:r w:rsidR="00C67525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e </w:t>
      </w: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w Załączniku nr 1 do Regulaminu. W celu weryfikacji uniwersalności Technologii</w:t>
      </w:r>
      <w:r w:rsidR="0071233E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,</w:t>
      </w: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rozumianej jako możliwości konwersji różnorodnych substratów do biogazu oraz obliczenia wydajności produkcji </w:t>
      </w:r>
      <w:r w:rsidR="00C67525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metan</w:t>
      </w: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u</w:t>
      </w:r>
      <w:r w:rsidR="00C67525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i biometanu</w:t>
      </w: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, Zamawiający określił konkretne </w:t>
      </w:r>
      <w:r w:rsidR="00C67525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substraty </w:t>
      </w: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różnego pochodzenia, które będą dozowa</w:t>
      </w:r>
      <w:r w:rsidR="00DB7684"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>ne</w:t>
      </w:r>
      <w:r w:rsidRPr="4BFCB14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na Biogazownię do Procesu Technologicznego. </w:t>
      </w:r>
    </w:p>
    <w:p w14:paraId="29E5FE6E" w14:textId="28C70EAF" w:rsidR="00555585" w:rsidRDefault="00555585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Wykonawca we Wniosku deklaruje ilości poszczególnych su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>bstratów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, jakie będą konieczne do dozowania na Demonstrator Technologii, w celu osiągnięcia zainstalowanej mocy Demonstratora. W Etapie I, Wykonawca będzie otrzymywał 3</w:t>
      </w:r>
      <w:r w:rsidR="00094150">
        <w:rPr>
          <w:rFonts w:ascii="Calibri" w:eastAsia="Times New Roman" w:hAnsi="Calibri" w:cs="Times New Roman"/>
          <w:sz w:val="22"/>
          <w:szCs w:val="22"/>
          <w:lang w:val="pl-PL" w:eastAsia="pl-PL"/>
        </w:rPr>
        <w:t>-</w:t>
      </w:r>
      <w:r w:rsidR="0048364D">
        <w:rPr>
          <w:rFonts w:ascii="Calibri" w:eastAsia="Times New Roman" w:hAnsi="Calibri" w:cs="Times New Roman"/>
          <w:sz w:val="22"/>
          <w:szCs w:val="22"/>
          <w:lang w:val="pl-PL" w:eastAsia="pl-PL"/>
        </w:rPr>
        <w:t>4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% ww. ilości su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>bstratów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do dozowania na Instalacje Ułamkowo-Techniczne.</w:t>
      </w:r>
    </w:p>
    <w:p w14:paraId="70106D2A" w14:textId="1C0098E5" w:rsidR="0059515C" w:rsidRDefault="0059515C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Zgodnie z zapisami Umowy, Wykonawca do</w:t>
      </w:r>
      <w:r w:rsidR="00E71478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puszczony do realizacji Etapu I Przedsięwzięcia na Etapie Testów </w:t>
      </w:r>
      <w:r w:rsid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Instalacji Ułamkowo-T</w:t>
      </w:r>
      <w:r w:rsidR="00E71478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echnicznej, będzie zobowiązany do </w:t>
      </w:r>
      <w:r w:rsidR="004C096E">
        <w:rPr>
          <w:rFonts w:ascii="Calibri" w:eastAsia="Times New Roman" w:hAnsi="Calibri" w:cs="Times New Roman"/>
          <w:sz w:val="22"/>
          <w:szCs w:val="22"/>
          <w:lang w:val="pl-PL" w:eastAsia="pl-PL"/>
        </w:rPr>
        <w:t>dozowania</w:t>
      </w:r>
      <w:r w:rsid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na Instalacje Ułamkowo-Techniczne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łącznie czterech 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wariantów 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>substrat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>owych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wybranych</w:t>
      </w:r>
      <w:r w:rsidR="004C096E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przez Zamawiającego spośród ośmiu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możliwych</w:t>
      </w:r>
      <w:r w:rsidR="004C096E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(W1 – W8</w:t>
      </w:r>
      <w:r w:rsidR="00DE1272">
        <w:rPr>
          <w:rFonts w:ascii="Calibri" w:eastAsia="Times New Roman" w:hAnsi="Calibri" w:cs="Times New Roman"/>
          <w:sz w:val="22"/>
          <w:szCs w:val="22"/>
          <w:lang w:val="pl-PL" w:eastAsia="pl-PL"/>
        </w:rPr>
        <w:t>)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. 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Warianty 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>substrat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>owe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będą </w:t>
      </w:r>
      <w:r w:rsidR="004C096E">
        <w:rPr>
          <w:rFonts w:ascii="Calibri" w:eastAsia="Times New Roman" w:hAnsi="Calibri" w:cs="Times New Roman"/>
          <w:sz w:val="22"/>
          <w:szCs w:val="22"/>
          <w:lang w:val="pl-PL" w:eastAsia="pl-PL"/>
        </w:rPr>
        <w:t>dozowane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przez Wykonawcę w ilości</w:t>
      </w:r>
      <w:r w:rsidR="0048364D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3-4</w:t>
      </w:r>
      <w:r w:rsidR="0071233E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%, zgodnie z informacjami przekazanymi przez Wykonawcę przed Testami </w:t>
      </w:r>
      <w:r w:rsidR="009A4541">
        <w:rPr>
          <w:rFonts w:ascii="Calibri" w:eastAsia="Times New Roman" w:hAnsi="Calibri" w:cs="Times New Roman"/>
          <w:sz w:val="22"/>
          <w:szCs w:val="22"/>
          <w:lang w:val="pl-PL" w:eastAsia="pl-PL"/>
        </w:rPr>
        <w:t>w następującej kolejności:</w:t>
      </w:r>
    </w:p>
    <w:p w14:paraId="205676AB" w14:textId="1799BCB4" w:rsidR="009A4541" w:rsidRDefault="009A4541" w:rsidP="00992477">
      <w:pPr>
        <w:pStyle w:val="Akapitzlist"/>
        <w:numPr>
          <w:ilvl w:val="0"/>
          <w:numId w:val="7"/>
        </w:num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pierwsze dw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>a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warianty 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substrat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>o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w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>e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będą zadawane przez okres pierwszych 3 miesięc</w:t>
      </w:r>
      <w:r w:rsidR="00DB7684">
        <w:rPr>
          <w:rFonts w:ascii="Calibri" w:eastAsia="Times New Roman" w:hAnsi="Calibri" w:cs="Times New Roman"/>
          <w:sz w:val="22"/>
          <w:szCs w:val="22"/>
          <w:lang w:val="pl-PL" w:eastAsia="pl-PL"/>
        </w:rPr>
        <w:t>y Testów Instalacji Ułamkowo-T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echniczn</w:t>
      </w:r>
      <w:r w:rsidR="00DB7684">
        <w:rPr>
          <w:rFonts w:ascii="Calibri" w:eastAsia="Times New Roman" w:hAnsi="Calibri" w:cs="Times New Roman"/>
          <w:sz w:val="22"/>
          <w:szCs w:val="22"/>
          <w:lang w:val="pl-PL" w:eastAsia="pl-PL"/>
        </w:rPr>
        <w:t>ych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</w:t>
      </w:r>
      <w:r w:rsidR="00B262F4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(pierwsza część Testów) 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– po jedn</w:t>
      </w:r>
      <w:r w:rsidR="00C67525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ym wariancie substratowym </w:t>
      </w:r>
      <w:r w:rsidR="00DB7684">
        <w:rPr>
          <w:rFonts w:ascii="Calibri" w:eastAsia="Times New Roman" w:hAnsi="Calibri" w:cs="Times New Roman"/>
          <w:sz w:val="22"/>
          <w:szCs w:val="22"/>
          <w:lang w:val="pl-PL" w:eastAsia="pl-PL"/>
        </w:rPr>
        <w:t>na daną I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nstalację</w:t>
      </w:r>
      <w:r w:rsidR="0071233E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Ułamkowo-Techniczną</w:t>
      </w: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>,</w:t>
      </w:r>
    </w:p>
    <w:p w14:paraId="4BB7B957" w14:textId="69F5E689" w:rsidR="009A4541" w:rsidRDefault="009A4541" w:rsidP="00992477">
      <w:pPr>
        <w:pStyle w:val="Akapitzlist"/>
        <w:numPr>
          <w:ilvl w:val="0"/>
          <w:numId w:val="7"/>
        </w:num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>następne dw</w:t>
      </w:r>
      <w:r w:rsidR="00C67525"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>a</w:t>
      </w:r>
      <w:r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</w:t>
      </w:r>
      <w:r w:rsidR="00C67525"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>warianty substratowe</w:t>
      </w:r>
      <w:r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będą zadawane przez okres kolejnyc</w:t>
      </w:r>
      <w:r w:rsidR="00DB7684"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>h 3 miesięcy Testów Instalacji Ułamkowo-Technicznych</w:t>
      </w:r>
      <w:r w:rsidR="00B262F4"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(druga część Testów) </w:t>
      </w:r>
      <w:r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>w analogiczny sposób - po jedn</w:t>
      </w:r>
      <w:r w:rsidR="00C67525"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>ym wariancie substratowym</w:t>
      </w:r>
      <w:r w:rsidR="00DB7684"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na daną I</w:t>
      </w:r>
      <w:r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>nstalację</w:t>
      </w:r>
      <w:r w:rsidR="0071233E"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Ułamkowo-Techniczną</w:t>
      </w:r>
      <w:r w:rsidRPr="10273D56">
        <w:rPr>
          <w:rFonts w:ascii="Calibri" w:eastAsia="Times New Roman" w:hAnsi="Calibri" w:cs="Times New Roman"/>
          <w:sz w:val="22"/>
          <w:szCs w:val="22"/>
          <w:lang w:val="pl-PL" w:eastAsia="pl-PL"/>
        </w:rPr>
        <w:t>.</w:t>
      </w:r>
    </w:p>
    <w:p w14:paraId="27BD6412" w14:textId="16B9CC28" w:rsidR="00BA5816" w:rsidRDefault="001363A8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 w:rsidRPr="311B6F47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Zamawiający dołoży wszelkich starań, aby jakość dostarczanych w czasie Etapu I substratów była jak najlepsza </w:t>
      </w:r>
      <w:r w:rsid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(reprezentatywne i</w:t>
      </w:r>
      <w:r w:rsidR="00BA5816" w:rsidRP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porównywalne próby surowych substratów dla wszystkich Wykonawców) </w:t>
      </w:r>
      <w:r w:rsid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i</w:t>
      </w:r>
      <w:r w:rsidR="00BA5816" w:rsidRP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jak najbardziej zbliżona parametrami fizykochemicznymi do wartości z </w:t>
      </w:r>
      <w:r w:rsidR="00296A16">
        <w:rPr>
          <w:rFonts w:ascii="Calibri" w:eastAsia="Times New Roman" w:hAnsi="Calibri" w:cs="Times New Roman"/>
          <w:sz w:val="22"/>
          <w:szCs w:val="22"/>
          <w:lang w:val="pl-PL" w:eastAsia="pl-PL"/>
        </w:rPr>
        <w:t>niniejszego Załącznika</w:t>
      </w:r>
      <w:r w:rsidR="00BA5816" w:rsidRP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. Zamawiający zastrzega, iż w czasie realizacji Etapu I nie będą brane pod uwagę wszelkiego rodzaju roszczenia i reklamacje dotyczące dostarczanych substratów do Instalacji Ułamkowo-Technicznych Wykonawców. Wykonawca musi pr</w:t>
      </w:r>
      <w:r w:rsidR="0071233E">
        <w:rPr>
          <w:rFonts w:ascii="Calibri" w:eastAsia="Times New Roman" w:hAnsi="Calibri" w:cs="Times New Roman"/>
          <w:sz w:val="22"/>
          <w:szCs w:val="22"/>
          <w:lang w:val="pl-PL" w:eastAsia="pl-PL"/>
        </w:rPr>
        <w:t>zyjąć do wiadomości, iż jakość substratów</w:t>
      </w:r>
      <w:r w:rsidR="00BA5816" w:rsidRP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może różnić się w czasie w zależności od czasookresu z k</w:t>
      </w:r>
      <w:r w:rsid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t</w:t>
      </w:r>
      <w:r w:rsidR="00BA5816" w:rsidRP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ó</w:t>
      </w:r>
      <w:r w:rsid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r</w:t>
      </w:r>
      <w:r w:rsidR="0071233E">
        <w:rPr>
          <w:rFonts w:ascii="Calibri" w:eastAsia="Times New Roman" w:hAnsi="Calibri" w:cs="Times New Roman"/>
          <w:sz w:val="22"/>
          <w:szCs w:val="22"/>
          <w:lang w:val="pl-PL" w:eastAsia="pl-PL"/>
        </w:rPr>
        <w:t>ego jest pobierany substrat</w:t>
      </w:r>
      <w:r w:rsidR="00BA5816" w:rsidRP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i ewentualnych zmian </w:t>
      </w:r>
      <w:r w:rsid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w procesie produkcyjnym wpływają</w:t>
      </w:r>
      <w:r w:rsidR="00BA5816" w:rsidRP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cych na zmianę poszczególnych parametrów</w:t>
      </w:r>
      <w:r w:rsidR="0071233E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jakościowych danego substratu</w:t>
      </w:r>
      <w:r w:rsidR="00BA5816" w:rsidRP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.</w:t>
      </w:r>
    </w:p>
    <w:p w14:paraId="6EBE89EB" w14:textId="3E8678B4" w:rsidR="00862EBC" w:rsidRDefault="00862EBC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Warianty substratowe będą komponowane z następujących substratów: </w:t>
      </w:r>
    </w:p>
    <w:p w14:paraId="47D15D25" w14:textId="77777777" w:rsidR="0071233E" w:rsidRDefault="0071233E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05A45F11" w14:textId="77777777" w:rsidR="0071233E" w:rsidRDefault="0071233E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36"/>
        <w:gridCol w:w="1935"/>
        <w:gridCol w:w="6596"/>
      </w:tblGrid>
      <w:tr w:rsidR="00862EBC" w14:paraId="18E2C12C" w14:textId="77777777" w:rsidTr="6EAC273F">
        <w:tc>
          <w:tcPr>
            <w:tcW w:w="536" w:type="dxa"/>
            <w:shd w:val="clear" w:color="auto" w:fill="C5E0B3" w:themeFill="accent6" w:themeFillTint="66"/>
            <w:vAlign w:val="center"/>
          </w:tcPr>
          <w:p w14:paraId="7CEAACB3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L.p.</w:t>
            </w:r>
          </w:p>
        </w:tc>
        <w:tc>
          <w:tcPr>
            <w:tcW w:w="1935" w:type="dxa"/>
            <w:shd w:val="clear" w:color="auto" w:fill="C5E0B3" w:themeFill="accent6" w:themeFillTint="66"/>
            <w:vAlign w:val="center"/>
          </w:tcPr>
          <w:p w14:paraId="51F04A95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Substrat</w:t>
            </w:r>
          </w:p>
        </w:tc>
        <w:tc>
          <w:tcPr>
            <w:tcW w:w="6596" w:type="dxa"/>
            <w:shd w:val="clear" w:color="auto" w:fill="C5E0B3" w:themeFill="accent6" w:themeFillTint="66"/>
            <w:vAlign w:val="center"/>
          </w:tcPr>
          <w:p w14:paraId="05FB45CD" w14:textId="5011228A" w:rsidR="00862EBC" w:rsidRPr="00862EBC" w:rsidRDefault="00862EBC" w:rsidP="00992477">
            <w:pPr>
              <w:jc w:val="both"/>
              <w:rPr>
                <w:sz w:val="22"/>
                <w:szCs w:val="22"/>
              </w:rPr>
            </w:pPr>
            <w:r w:rsidRPr="15886B87">
              <w:rPr>
                <w:sz w:val="22"/>
                <w:szCs w:val="22"/>
              </w:rPr>
              <w:t>Opis substratu</w:t>
            </w:r>
          </w:p>
        </w:tc>
      </w:tr>
      <w:tr w:rsidR="00862EBC" w:rsidRPr="00B85D69" w14:paraId="79D91E8B" w14:textId="77777777" w:rsidTr="6EAC273F">
        <w:tc>
          <w:tcPr>
            <w:tcW w:w="536" w:type="dxa"/>
            <w:shd w:val="clear" w:color="auto" w:fill="C5E0B3" w:themeFill="accent6" w:themeFillTint="66"/>
          </w:tcPr>
          <w:p w14:paraId="4E1965FD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1</w:t>
            </w:r>
          </w:p>
        </w:tc>
        <w:tc>
          <w:tcPr>
            <w:tcW w:w="1935" w:type="dxa"/>
            <w:shd w:val="clear" w:color="auto" w:fill="C5E0B3" w:themeFill="accent6" w:themeFillTint="66"/>
          </w:tcPr>
          <w:p w14:paraId="3F6A6CCF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 xml:space="preserve">Obornik bydlęcy </w:t>
            </w:r>
          </w:p>
        </w:tc>
        <w:tc>
          <w:tcPr>
            <w:tcW w:w="6596" w:type="dxa"/>
          </w:tcPr>
          <w:p w14:paraId="423DA28F" w14:textId="2998E376" w:rsidR="00862EBC" w:rsidRDefault="00862EBC" w:rsidP="40B5F863">
            <w:pPr>
              <w:jc w:val="both"/>
              <w:rPr>
                <w:sz w:val="22"/>
                <w:szCs w:val="22"/>
              </w:rPr>
            </w:pPr>
            <w:r w:rsidRPr="6EAC273F">
              <w:rPr>
                <w:sz w:val="22"/>
                <w:szCs w:val="22"/>
              </w:rPr>
              <w:t>Obornik bydlęcy z hodowli krów mlecznych.</w:t>
            </w:r>
            <w:r w:rsidR="23EDB4FF" w:rsidRPr="6EAC273F">
              <w:rPr>
                <w:sz w:val="22"/>
                <w:szCs w:val="22"/>
              </w:rPr>
              <w:t xml:space="preserve"> </w:t>
            </w:r>
            <w:r w:rsidR="095F32A7" w:rsidRPr="6EAC273F">
              <w:rPr>
                <w:sz w:val="22"/>
                <w:szCs w:val="22"/>
              </w:rPr>
              <w:t>Obornik zawierać będzie ściółkę w postaci słomy w postaci nierozdrobnionej lub pociętej (tzw. sieczka). W odchodach zwierzęcych mogą znaleźć się zanieczyszczenia w post</w:t>
            </w:r>
            <w:r w:rsidR="46BE13EC" w:rsidRPr="6EAC273F">
              <w:rPr>
                <w:sz w:val="22"/>
                <w:szCs w:val="22"/>
              </w:rPr>
              <w:t>aci tworzyw sztucznych np. sznurków</w:t>
            </w:r>
            <w:r w:rsidR="095F32A7" w:rsidRPr="6EAC273F">
              <w:rPr>
                <w:sz w:val="22"/>
                <w:szCs w:val="22"/>
              </w:rPr>
              <w:t xml:space="preserve">, resztek siatki służących formowania snopów i balotów. </w:t>
            </w:r>
            <w:r w:rsidR="067C2E5D" w:rsidRPr="6EAC273F">
              <w:rPr>
                <w:sz w:val="22"/>
                <w:szCs w:val="22"/>
              </w:rPr>
              <w:t>Surowiec występuje w postaci stałej, typowa zawartość suchej masy</w:t>
            </w:r>
            <w:r w:rsidR="355DFB56" w:rsidRPr="6EAC273F">
              <w:rPr>
                <w:sz w:val="22"/>
                <w:szCs w:val="22"/>
              </w:rPr>
              <w:t xml:space="preserve"> około</w:t>
            </w:r>
            <w:r w:rsidR="067C2E5D" w:rsidRPr="6EAC273F">
              <w:rPr>
                <w:sz w:val="22"/>
                <w:szCs w:val="22"/>
              </w:rPr>
              <w:t xml:space="preserve"> 15-25%. </w:t>
            </w:r>
            <w:r w:rsidR="095F32A7" w:rsidRPr="6EAC273F">
              <w:rPr>
                <w:sz w:val="22"/>
                <w:szCs w:val="22"/>
              </w:rPr>
              <w:t>Pod względem formalno-prawnym przedmiotowy substrat stanow</w:t>
            </w:r>
            <w:r w:rsidR="46BE13EC" w:rsidRPr="6EAC273F">
              <w:rPr>
                <w:sz w:val="22"/>
                <w:szCs w:val="22"/>
              </w:rPr>
              <w:t>i uboczny produkt pochodzenia z</w:t>
            </w:r>
            <w:r w:rsidR="7B248F7C" w:rsidRPr="6EAC273F">
              <w:rPr>
                <w:sz w:val="22"/>
                <w:szCs w:val="22"/>
              </w:rPr>
              <w:t>wierzęcego kat. 2 i</w:t>
            </w:r>
            <w:r w:rsidR="095F32A7" w:rsidRPr="6EAC273F">
              <w:rPr>
                <w:sz w:val="22"/>
                <w:szCs w:val="22"/>
              </w:rPr>
              <w:t xml:space="preserve"> nie jest odpadem.</w:t>
            </w:r>
          </w:p>
          <w:p w14:paraId="4F15C090" w14:textId="568EE03F" w:rsidR="00C610CF" w:rsidRPr="00C610CF" w:rsidRDefault="00C610CF" w:rsidP="00992477">
            <w:pPr>
              <w:jc w:val="both"/>
              <w:rPr>
                <w:sz w:val="22"/>
              </w:rPr>
            </w:pPr>
          </w:p>
        </w:tc>
      </w:tr>
      <w:tr w:rsidR="00862EBC" w:rsidRPr="00B85D69" w14:paraId="76EF64D0" w14:textId="77777777" w:rsidTr="6EAC273F">
        <w:tc>
          <w:tcPr>
            <w:tcW w:w="536" w:type="dxa"/>
            <w:shd w:val="clear" w:color="auto" w:fill="C5E0B3" w:themeFill="accent6" w:themeFillTint="66"/>
          </w:tcPr>
          <w:p w14:paraId="1975B767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2</w:t>
            </w:r>
          </w:p>
        </w:tc>
        <w:tc>
          <w:tcPr>
            <w:tcW w:w="1935" w:type="dxa"/>
            <w:shd w:val="clear" w:color="auto" w:fill="C5E0B3" w:themeFill="accent6" w:themeFillTint="66"/>
          </w:tcPr>
          <w:p w14:paraId="5409BC77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 xml:space="preserve">Obornik kurzy </w:t>
            </w:r>
          </w:p>
        </w:tc>
        <w:tc>
          <w:tcPr>
            <w:tcW w:w="6596" w:type="dxa"/>
          </w:tcPr>
          <w:p w14:paraId="62398B36" w14:textId="33A85908" w:rsidR="00B03ADD" w:rsidRPr="006C5A00" w:rsidRDefault="095F32A7" w:rsidP="40B5F863">
            <w:pPr>
              <w:jc w:val="both"/>
              <w:rPr>
                <w:sz w:val="22"/>
                <w:szCs w:val="22"/>
              </w:rPr>
            </w:pPr>
            <w:r w:rsidRPr="6EAC273F">
              <w:rPr>
                <w:sz w:val="22"/>
                <w:szCs w:val="22"/>
              </w:rPr>
              <w:t xml:space="preserve">Obornik </w:t>
            </w:r>
            <w:r w:rsidR="5DBF8C83" w:rsidRPr="6EAC273F">
              <w:rPr>
                <w:sz w:val="22"/>
                <w:szCs w:val="22"/>
              </w:rPr>
              <w:t xml:space="preserve">kurzy </w:t>
            </w:r>
            <w:r w:rsidRPr="6EAC273F">
              <w:rPr>
                <w:sz w:val="22"/>
                <w:szCs w:val="22"/>
              </w:rPr>
              <w:t>zawierać będzie ściółkę w postaci słomy w postaci nierozdrobnionej lub pociętej (tzw. sieczka)</w:t>
            </w:r>
            <w:r w:rsidR="03901781" w:rsidRPr="6EAC273F">
              <w:rPr>
                <w:sz w:val="22"/>
                <w:szCs w:val="22"/>
              </w:rPr>
              <w:t xml:space="preserve">. </w:t>
            </w:r>
            <w:r w:rsidRPr="6EAC273F">
              <w:rPr>
                <w:sz w:val="22"/>
                <w:szCs w:val="22"/>
              </w:rPr>
              <w:t xml:space="preserve">W odchodach zwierzęcych mogą znaleźć się zanieczyszczenia w postaci tworzyw sztucznych </w:t>
            </w:r>
            <w:r w:rsidR="03901781" w:rsidRPr="6EAC273F">
              <w:rPr>
                <w:sz w:val="22"/>
                <w:szCs w:val="22"/>
              </w:rPr>
              <w:t>sznurków</w:t>
            </w:r>
            <w:r w:rsidRPr="6EAC273F">
              <w:rPr>
                <w:sz w:val="22"/>
                <w:szCs w:val="22"/>
              </w:rPr>
              <w:t>, resztek siatki służących formowania snopów i balotów.</w:t>
            </w:r>
            <w:r w:rsidR="067C2E5D" w:rsidRPr="6EAC273F">
              <w:rPr>
                <w:sz w:val="22"/>
                <w:szCs w:val="22"/>
              </w:rPr>
              <w:t xml:space="preserve"> Surowiec występuje w postaci stałej, typowa zawartość suchej masy </w:t>
            </w:r>
            <w:r w:rsidR="337EFC54" w:rsidRPr="6EAC273F">
              <w:rPr>
                <w:sz w:val="22"/>
                <w:szCs w:val="22"/>
              </w:rPr>
              <w:t>około</w:t>
            </w:r>
            <w:r w:rsidR="03901781" w:rsidRPr="6EAC273F">
              <w:rPr>
                <w:sz w:val="22"/>
                <w:szCs w:val="22"/>
              </w:rPr>
              <w:t xml:space="preserve"> 25-50%.</w:t>
            </w:r>
            <w:r w:rsidRPr="6EAC273F">
              <w:rPr>
                <w:sz w:val="22"/>
                <w:szCs w:val="22"/>
              </w:rPr>
              <w:t xml:space="preserve"> Pod względem formalno-prawnym przedmiotowy substrat stanowi uboczny produkt pochod</w:t>
            </w:r>
            <w:r w:rsidR="7B248F7C" w:rsidRPr="6EAC273F">
              <w:rPr>
                <w:sz w:val="22"/>
                <w:szCs w:val="22"/>
              </w:rPr>
              <w:t xml:space="preserve">zenia zwierzęcego kat. 2 i </w:t>
            </w:r>
            <w:r w:rsidRPr="6EAC273F">
              <w:rPr>
                <w:sz w:val="22"/>
                <w:szCs w:val="22"/>
              </w:rPr>
              <w:t>nie jest odpadem.</w:t>
            </w:r>
          </w:p>
          <w:p w14:paraId="13D7EFD7" w14:textId="43A9C00D" w:rsidR="00C610CF" w:rsidRPr="00862EBC" w:rsidRDefault="00C610CF" w:rsidP="00992477">
            <w:pPr>
              <w:jc w:val="both"/>
              <w:rPr>
                <w:sz w:val="22"/>
              </w:rPr>
            </w:pPr>
          </w:p>
        </w:tc>
      </w:tr>
      <w:tr w:rsidR="00862EBC" w:rsidRPr="00B85D69" w14:paraId="2D0D5835" w14:textId="77777777" w:rsidTr="6EAC273F">
        <w:tc>
          <w:tcPr>
            <w:tcW w:w="536" w:type="dxa"/>
            <w:shd w:val="clear" w:color="auto" w:fill="C5E0B3" w:themeFill="accent6" w:themeFillTint="66"/>
          </w:tcPr>
          <w:p w14:paraId="58FB86F5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3</w:t>
            </w:r>
          </w:p>
        </w:tc>
        <w:tc>
          <w:tcPr>
            <w:tcW w:w="1935" w:type="dxa"/>
            <w:shd w:val="clear" w:color="auto" w:fill="C5E0B3" w:themeFill="accent6" w:themeFillTint="66"/>
          </w:tcPr>
          <w:p w14:paraId="44754789" w14:textId="55223071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 xml:space="preserve">Gnojowica </w:t>
            </w:r>
            <w:r>
              <w:rPr>
                <w:sz w:val="22"/>
              </w:rPr>
              <w:t>bydlęca</w:t>
            </w:r>
          </w:p>
        </w:tc>
        <w:tc>
          <w:tcPr>
            <w:tcW w:w="6596" w:type="dxa"/>
          </w:tcPr>
          <w:p w14:paraId="51A5678E" w14:textId="21B2FC26" w:rsidR="00862EBC" w:rsidRDefault="00862EBC" w:rsidP="40B5F863">
            <w:pPr>
              <w:jc w:val="both"/>
              <w:rPr>
                <w:sz w:val="22"/>
                <w:szCs w:val="22"/>
              </w:rPr>
            </w:pPr>
            <w:r w:rsidRPr="6EAC273F">
              <w:rPr>
                <w:sz w:val="22"/>
                <w:szCs w:val="22"/>
              </w:rPr>
              <w:t>Gnojowica bydlęca z hodowli krów mlecznych.</w:t>
            </w:r>
            <w:r w:rsidR="095F32A7" w:rsidRPr="6EAC273F">
              <w:rPr>
                <w:sz w:val="22"/>
                <w:szCs w:val="22"/>
              </w:rPr>
              <w:t xml:space="preserve"> </w:t>
            </w:r>
            <w:r w:rsidR="39902403" w:rsidRPr="6EAC273F">
              <w:rPr>
                <w:sz w:val="22"/>
                <w:szCs w:val="22"/>
              </w:rPr>
              <w:t>Odchody zwierzęce stanowiące mieszaninę kału i moczu bydła mlecznego. Postać płynna</w:t>
            </w:r>
            <w:r w:rsidR="7B248F7C" w:rsidRPr="6EAC273F">
              <w:rPr>
                <w:sz w:val="22"/>
                <w:szCs w:val="22"/>
              </w:rPr>
              <w:t>,</w:t>
            </w:r>
            <w:r w:rsidR="39902403" w:rsidRPr="6EAC273F">
              <w:rPr>
                <w:sz w:val="22"/>
                <w:szCs w:val="22"/>
              </w:rPr>
              <w:t xml:space="preserve"> zawartość suchej masy</w:t>
            </w:r>
            <w:r w:rsidR="6DE89A0A" w:rsidRPr="6EAC273F">
              <w:rPr>
                <w:sz w:val="22"/>
                <w:szCs w:val="22"/>
              </w:rPr>
              <w:t xml:space="preserve"> około</w:t>
            </w:r>
            <w:r w:rsidR="39902403" w:rsidRPr="6EAC273F">
              <w:rPr>
                <w:sz w:val="22"/>
                <w:szCs w:val="22"/>
              </w:rPr>
              <w:t xml:space="preserve"> 4-10%. Pod względem formalno-prawnym przedmiotowy substrat stanowi uboczny produkt</w:t>
            </w:r>
            <w:r w:rsidR="7B248F7C" w:rsidRPr="6EAC273F">
              <w:rPr>
                <w:sz w:val="22"/>
                <w:szCs w:val="22"/>
              </w:rPr>
              <w:t xml:space="preserve"> pochodzenia zwierzęcego kat. 2 i</w:t>
            </w:r>
            <w:r w:rsidR="39902403" w:rsidRPr="6EAC273F">
              <w:rPr>
                <w:sz w:val="22"/>
                <w:szCs w:val="22"/>
              </w:rPr>
              <w:t xml:space="preserve"> nie jest odpadem.</w:t>
            </w:r>
          </w:p>
          <w:p w14:paraId="3534141F" w14:textId="15720137" w:rsidR="00992477" w:rsidRPr="00862EBC" w:rsidRDefault="00992477" w:rsidP="00992477">
            <w:pPr>
              <w:jc w:val="both"/>
              <w:rPr>
                <w:sz w:val="22"/>
              </w:rPr>
            </w:pPr>
          </w:p>
        </w:tc>
      </w:tr>
      <w:tr w:rsidR="00862EBC" w:rsidRPr="00B85D69" w14:paraId="592D607B" w14:textId="77777777" w:rsidTr="6EAC273F">
        <w:tc>
          <w:tcPr>
            <w:tcW w:w="536" w:type="dxa"/>
            <w:shd w:val="clear" w:color="auto" w:fill="C5E0B3" w:themeFill="accent6" w:themeFillTint="66"/>
          </w:tcPr>
          <w:p w14:paraId="73FDAAD0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4</w:t>
            </w:r>
          </w:p>
        </w:tc>
        <w:tc>
          <w:tcPr>
            <w:tcW w:w="1935" w:type="dxa"/>
            <w:shd w:val="clear" w:color="auto" w:fill="C5E0B3" w:themeFill="accent6" w:themeFillTint="66"/>
          </w:tcPr>
          <w:p w14:paraId="658EEB4A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 xml:space="preserve">Kiszonka z trawy </w:t>
            </w:r>
          </w:p>
        </w:tc>
        <w:tc>
          <w:tcPr>
            <w:tcW w:w="6596" w:type="dxa"/>
          </w:tcPr>
          <w:p w14:paraId="45F7E629" w14:textId="1E6D74B9" w:rsidR="008E7F05" w:rsidRDefault="00862EBC" w:rsidP="40B5F863">
            <w:pPr>
              <w:jc w:val="both"/>
              <w:rPr>
                <w:sz w:val="22"/>
                <w:szCs w:val="22"/>
              </w:rPr>
            </w:pPr>
            <w:r w:rsidRPr="6EAC273F">
              <w:rPr>
                <w:sz w:val="22"/>
                <w:szCs w:val="22"/>
              </w:rPr>
              <w:t xml:space="preserve">Trawa zakiszana w rękawie. </w:t>
            </w:r>
            <w:r w:rsidR="7B248F7C" w:rsidRPr="6EAC273F">
              <w:rPr>
                <w:sz w:val="22"/>
                <w:szCs w:val="22"/>
              </w:rPr>
              <w:t xml:space="preserve"> </w:t>
            </w:r>
            <w:r w:rsidR="39902403" w:rsidRPr="6EAC273F">
              <w:rPr>
                <w:sz w:val="22"/>
                <w:szCs w:val="22"/>
              </w:rPr>
              <w:t>Biomasa roślinna, stopi</w:t>
            </w:r>
            <w:r w:rsidR="1C3C1AC7" w:rsidRPr="6EAC273F">
              <w:rPr>
                <w:sz w:val="22"/>
                <w:szCs w:val="22"/>
              </w:rPr>
              <w:t>eń</w:t>
            </w:r>
            <w:r w:rsidR="39902403" w:rsidRPr="6EAC273F">
              <w:rPr>
                <w:sz w:val="22"/>
                <w:szCs w:val="22"/>
              </w:rPr>
              <w:t xml:space="preserve"> rozdrobnienia</w:t>
            </w:r>
            <w:r w:rsidR="73737C09" w:rsidRPr="6EAC273F">
              <w:rPr>
                <w:sz w:val="22"/>
                <w:szCs w:val="22"/>
              </w:rPr>
              <w:t xml:space="preserve"> zostanie podany do wiadomości Wykonawców po wyborze dostawcy substratów</w:t>
            </w:r>
            <w:r w:rsidR="39902403" w:rsidRPr="6EAC273F">
              <w:rPr>
                <w:sz w:val="22"/>
                <w:szCs w:val="22"/>
              </w:rPr>
              <w:t>. Typowa zawartość suchej ma</w:t>
            </w:r>
            <w:r w:rsidR="7B248F7C" w:rsidRPr="6EAC273F">
              <w:rPr>
                <w:sz w:val="22"/>
                <w:szCs w:val="22"/>
              </w:rPr>
              <w:t xml:space="preserve">sy w substracie wynosi </w:t>
            </w:r>
            <w:r w:rsidR="170D8295" w:rsidRPr="6EAC273F">
              <w:rPr>
                <w:sz w:val="22"/>
                <w:szCs w:val="22"/>
              </w:rPr>
              <w:t xml:space="preserve">około </w:t>
            </w:r>
            <w:r w:rsidR="7B248F7C" w:rsidRPr="6EAC273F">
              <w:rPr>
                <w:sz w:val="22"/>
                <w:szCs w:val="22"/>
              </w:rPr>
              <w:t xml:space="preserve">25-40%. </w:t>
            </w:r>
            <w:r w:rsidR="39902403" w:rsidRPr="6EAC273F">
              <w:rPr>
                <w:sz w:val="22"/>
                <w:szCs w:val="22"/>
              </w:rPr>
              <w:t>Pod względem formalno-prawnym przedmiotowy substrat stanowi biomasę i nie jest odpadem.</w:t>
            </w:r>
          </w:p>
          <w:p w14:paraId="70951248" w14:textId="2BA076BC" w:rsidR="00992477" w:rsidRPr="00862EBC" w:rsidRDefault="00992477" w:rsidP="00992477">
            <w:pPr>
              <w:jc w:val="both"/>
              <w:rPr>
                <w:sz w:val="22"/>
              </w:rPr>
            </w:pPr>
          </w:p>
        </w:tc>
      </w:tr>
      <w:tr w:rsidR="00862EBC" w:rsidRPr="00B85D69" w14:paraId="6F077704" w14:textId="77777777" w:rsidTr="6EAC273F">
        <w:tc>
          <w:tcPr>
            <w:tcW w:w="536" w:type="dxa"/>
            <w:shd w:val="clear" w:color="auto" w:fill="C5E0B3" w:themeFill="accent6" w:themeFillTint="66"/>
          </w:tcPr>
          <w:p w14:paraId="3CDB26F3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5</w:t>
            </w:r>
          </w:p>
        </w:tc>
        <w:tc>
          <w:tcPr>
            <w:tcW w:w="1935" w:type="dxa"/>
            <w:shd w:val="clear" w:color="auto" w:fill="C5E0B3" w:themeFill="accent6" w:themeFillTint="66"/>
          </w:tcPr>
          <w:p w14:paraId="3E721111" w14:textId="6C8F5767" w:rsidR="00862EBC" w:rsidRPr="00862EBC" w:rsidRDefault="00862EBC" w:rsidP="004130E2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 xml:space="preserve">Wytłoki </w:t>
            </w:r>
            <w:r w:rsidR="004130E2">
              <w:rPr>
                <w:sz w:val="22"/>
              </w:rPr>
              <w:t>owocowo-warzywne</w:t>
            </w:r>
          </w:p>
        </w:tc>
        <w:tc>
          <w:tcPr>
            <w:tcW w:w="6596" w:type="dxa"/>
          </w:tcPr>
          <w:p w14:paraId="3EDDB71E" w14:textId="1907EFCF" w:rsidR="008E7F05" w:rsidRPr="00992477" w:rsidRDefault="00862EBC" w:rsidP="40B5F863">
            <w:pPr>
              <w:jc w:val="both"/>
              <w:rPr>
                <w:sz w:val="22"/>
                <w:szCs w:val="22"/>
              </w:rPr>
            </w:pPr>
            <w:r w:rsidRPr="6EAC273F">
              <w:rPr>
                <w:sz w:val="22"/>
                <w:szCs w:val="22"/>
              </w:rPr>
              <w:t>Skórki, miąższ, pestki. Wytłoki mogą zawierać owoc</w:t>
            </w:r>
            <w:r w:rsidR="004130E2">
              <w:rPr>
                <w:sz w:val="22"/>
                <w:szCs w:val="22"/>
              </w:rPr>
              <w:t>e</w:t>
            </w:r>
            <w:r w:rsidRPr="6EAC273F">
              <w:rPr>
                <w:sz w:val="22"/>
                <w:szCs w:val="22"/>
              </w:rPr>
              <w:t xml:space="preserve"> i warzyw</w:t>
            </w:r>
            <w:r w:rsidR="004130E2">
              <w:rPr>
                <w:sz w:val="22"/>
                <w:szCs w:val="22"/>
              </w:rPr>
              <w:t>a</w:t>
            </w:r>
            <w:r w:rsidRPr="6EAC273F">
              <w:rPr>
                <w:sz w:val="22"/>
                <w:szCs w:val="22"/>
              </w:rPr>
              <w:t xml:space="preserve"> (np. </w:t>
            </w:r>
            <w:r w:rsidR="004130E2">
              <w:rPr>
                <w:sz w:val="22"/>
                <w:szCs w:val="22"/>
              </w:rPr>
              <w:t xml:space="preserve">jabłka, </w:t>
            </w:r>
            <w:r w:rsidRPr="6EAC273F">
              <w:rPr>
                <w:sz w:val="22"/>
                <w:szCs w:val="22"/>
              </w:rPr>
              <w:t>porzeczk</w:t>
            </w:r>
            <w:r w:rsidR="004130E2">
              <w:rPr>
                <w:sz w:val="22"/>
                <w:szCs w:val="22"/>
              </w:rPr>
              <w:t>i</w:t>
            </w:r>
            <w:r w:rsidRPr="6EAC273F">
              <w:rPr>
                <w:sz w:val="22"/>
                <w:szCs w:val="22"/>
              </w:rPr>
              <w:t>, cytrusy, buraki).</w:t>
            </w:r>
            <w:r w:rsidR="0A23BFC0" w:rsidRPr="6EAC273F">
              <w:rPr>
                <w:sz w:val="22"/>
                <w:szCs w:val="22"/>
              </w:rPr>
              <w:t xml:space="preserve"> </w:t>
            </w:r>
            <w:r w:rsidR="067C2E5D" w:rsidRPr="6EAC273F">
              <w:rPr>
                <w:sz w:val="22"/>
                <w:szCs w:val="22"/>
              </w:rPr>
              <w:t>Substrat w postaci stałej</w:t>
            </w:r>
            <w:r w:rsidR="7B248F7C" w:rsidRPr="6EAC273F">
              <w:rPr>
                <w:sz w:val="22"/>
                <w:szCs w:val="22"/>
              </w:rPr>
              <w:t>,</w:t>
            </w:r>
            <w:r w:rsidR="067C2E5D" w:rsidRPr="6EAC273F">
              <w:rPr>
                <w:sz w:val="22"/>
                <w:szCs w:val="22"/>
              </w:rPr>
              <w:t xml:space="preserve"> o zawartości suchej masy </w:t>
            </w:r>
            <w:r w:rsidR="051A37DC" w:rsidRPr="6EAC273F">
              <w:rPr>
                <w:sz w:val="22"/>
                <w:szCs w:val="22"/>
              </w:rPr>
              <w:t xml:space="preserve">około </w:t>
            </w:r>
            <w:r w:rsidR="067C2E5D" w:rsidRPr="6EAC273F">
              <w:rPr>
                <w:sz w:val="22"/>
                <w:szCs w:val="22"/>
              </w:rPr>
              <w:t>20-35%.</w:t>
            </w:r>
          </w:p>
          <w:p w14:paraId="2C74DE38" w14:textId="77777777" w:rsidR="00154214" w:rsidRPr="00992477" w:rsidRDefault="00154214" w:rsidP="00992477">
            <w:pPr>
              <w:jc w:val="both"/>
              <w:rPr>
                <w:sz w:val="22"/>
              </w:rPr>
            </w:pPr>
            <w:r w:rsidRPr="00992477">
              <w:rPr>
                <w:sz w:val="22"/>
              </w:rPr>
              <w:t xml:space="preserve">Pod względem formalno-prawnym </w:t>
            </w:r>
            <w:r w:rsidR="00992477" w:rsidRPr="00992477">
              <w:rPr>
                <w:sz w:val="22"/>
              </w:rPr>
              <w:t xml:space="preserve">przedmiotowy substrat stanowi </w:t>
            </w:r>
            <w:r w:rsidRPr="00992477">
              <w:rPr>
                <w:sz w:val="22"/>
              </w:rPr>
              <w:t>najczęściej odpad, może być kierowany również do zakładu jako produkt uboczny</w:t>
            </w:r>
            <w:r w:rsidR="00992477" w:rsidRPr="00992477">
              <w:rPr>
                <w:sz w:val="22"/>
              </w:rPr>
              <w:t>.</w:t>
            </w:r>
          </w:p>
          <w:p w14:paraId="6B111A16" w14:textId="71C1A21B" w:rsidR="00992477" w:rsidRPr="00862EBC" w:rsidRDefault="00992477" w:rsidP="00992477">
            <w:pPr>
              <w:jc w:val="both"/>
              <w:rPr>
                <w:sz w:val="22"/>
              </w:rPr>
            </w:pPr>
          </w:p>
        </w:tc>
      </w:tr>
      <w:tr w:rsidR="00862EBC" w:rsidRPr="00B85D69" w14:paraId="31C4A7D6" w14:textId="77777777" w:rsidTr="6EAC273F">
        <w:tc>
          <w:tcPr>
            <w:tcW w:w="536" w:type="dxa"/>
            <w:shd w:val="clear" w:color="auto" w:fill="C5E0B3" w:themeFill="accent6" w:themeFillTint="66"/>
          </w:tcPr>
          <w:p w14:paraId="0C6DC7FF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6</w:t>
            </w:r>
          </w:p>
        </w:tc>
        <w:tc>
          <w:tcPr>
            <w:tcW w:w="1935" w:type="dxa"/>
            <w:shd w:val="clear" w:color="auto" w:fill="C5E0B3" w:themeFill="accent6" w:themeFillTint="66"/>
          </w:tcPr>
          <w:p w14:paraId="6A9E38B5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Odpady kat. 3</w:t>
            </w:r>
          </w:p>
        </w:tc>
        <w:tc>
          <w:tcPr>
            <w:tcW w:w="6596" w:type="dxa"/>
          </w:tcPr>
          <w:p w14:paraId="30828A00" w14:textId="60B71B74" w:rsidR="00862EBC" w:rsidRPr="00992477" w:rsidRDefault="00862EBC" w:rsidP="40B5F863">
            <w:pPr>
              <w:jc w:val="both"/>
              <w:rPr>
                <w:sz w:val="22"/>
                <w:szCs w:val="22"/>
              </w:rPr>
            </w:pPr>
            <w:r w:rsidRPr="40B5F863">
              <w:rPr>
                <w:sz w:val="22"/>
                <w:szCs w:val="22"/>
              </w:rPr>
              <w:t>Odpady miękkie z ubojni bydła.</w:t>
            </w:r>
            <w:r w:rsidR="687F0A8D" w:rsidRPr="40B5F863">
              <w:rPr>
                <w:sz w:val="22"/>
                <w:szCs w:val="22"/>
              </w:rPr>
              <w:t xml:space="preserve"> </w:t>
            </w:r>
          </w:p>
          <w:p w14:paraId="4612701D" w14:textId="2A1BBC8B" w:rsidR="00154214" w:rsidRDefault="067C2E5D" w:rsidP="6EAC273F">
            <w:pPr>
              <w:jc w:val="both"/>
              <w:rPr>
                <w:sz w:val="22"/>
                <w:szCs w:val="22"/>
              </w:rPr>
            </w:pPr>
            <w:r w:rsidRPr="6EAC273F">
              <w:rPr>
                <w:sz w:val="22"/>
                <w:szCs w:val="22"/>
              </w:rPr>
              <w:t>Mieszanina odpadów z ubojni bydła</w:t>
            </w:r>
            <w:r w:rsidR="7B248F7C" w:rsidRPr="6EAC273F">
              <w:rPr>
                <w:sz w:val="22"/>
                <w:szCs w:val="22"/>
              </w:rPr>
              <w:t>,</w:t>
            </w:r>
            <w:r w:rsidRPr="6EAC273F">
              <w:rPr>
                <w:sz w:val="22"/>
                <w:szCs w:val="22"/>
              </w:rPr>
              <w:t xml:space="preserve"> na które składają się </w:t>
            </w:r>
            <w:r w:rsidR="39537BA6" w:rsidRPr="6EAC273F">
              <w:rPr>
                <w:sz w:val="22"/>
                <w:szCs w:val="22"/>
              </w:rPr>
              <w:t xml:space="preserve">tkanki zwierzęce w tym tłuszcz, </w:t>
            </w:r>
            <w:r w:rsidRPr="6EAC273F">
              <w:rPr>
                <w:sz w:val="22"/>
                <w:szCs w:val="22"/>
              </w:rPr>
              <w:t>krew</w:t>
            </w:r>
            <w:r w:rsidR="39537BA6" w:rsidRPr="6EAC273F">
              <w:rPr>
                <w:sz w:val="22"/>
                <w:szCs w:val="22"/>
              </w:rPr>
              <w:t>, popłuczyny z linii produkcyjnej. Przedmiotowy materiał zawiera głównie białko i tłuszcz zwierzęcy. Typowa zawartość suchej masy w substracie wynosi</w:t>
            </w:r>
            <w:r w:rsidR="7FE5237B" w:rsidRPr="6EAC273F">
              <w:rPr>
                <w:sz w:val="22"/>
                <w:szCs w:val="22"/>
              </w:rPr>
              <w:t xml:space="preserve"> około</w:t>
            </w:r>
            <w:r w:rsidR="39537BA6" w:rsidRPr="6EAC273F">
              <w:rPr>
                <w:sz w:val="22"/>
                <w:szCs w:val="22"/>
              </w:rPr>
              <w:t xml:space="preserve"> 8-25%. Pod względem formalno-prawnym przedmiotowy substrat stanowi uboczny </w:t>
            </w:r>
            <w:r w:rsidR="39537BA6" w:rsidRPr="6EAC273F">
              <w:rPr>
                <w:sz w:val="22"/>
                <w:szCs w:val="22"/>
              </w:rPr>
              <w:lastRenderedPageBreak/>
              <w:t xml:space="preserve">produkt pochodzenia zwierzęcego kat. </w:t>
            </w:r>
            <w:r w:rsidR="00294A4B" w:rsidRPr="6EAC273F">
              <w:rPr>
                <w:sz w:val="22"/>
                <w:szCs w:val="22"/>
              </w:rPr>
              <w:t>3</w:t>
            </w:r>
            <w:r w:rsidR="39537BA6" w:rsidRPr="6EAC273F">
              <w:rPr>
                <w:sz w:val="22"/>
                <w:szCs w:val="22"/>
              </w:rPr>
              <w:t xml:space="preserve"> oraz dodatkowo może być kwalifikowany przez </w:t>
            </w:r>
            <w:r w:rsidR="7B248F7C" w:rsidRPr="6EAC273F">
              <w:rPr>
                <w:sz w:val="22"/>
                <w:szCs w:val="22"/>
              </w:rPr>
              <w:t>wytwórcę</w:t>
            </w:r>
            <w:r w:rsidR="39537BA6" w:rsidRPr="6EAC273F">
              <w:rPr>
                <w:sz w:val="22"/>
                <w:szCs w:val="22"/>
              </w:rPr>
              <w:t xml:space="preserve"> jako odpad.</w:t>
            </w:r>
          </w:p>
          <w:p w14:paraId="4AB6F85C" w14:textId="34DE0FD7" w:rsidR="00992477" w:rsidRPr="00992477" w:rsidRDefault="00992477" w:rsidP="00992477">
            <w:pPr>
              <w:jc w:val="both"/>
              <w:rPr>
                <w:sz w:val="22"/>
              </w:rPr>
            </w:pPr>
          </w:p>
        </w:tc>
      </w:tr>
      <w:tr w:rsidR="00862EBC" w:rsidRPr="00B85D69" w14:paraId="6F433E35" w14:textId="77777777" w:rsidTr="6EAC273F">
        <w:tc>
          <w:tcPr>
            <w:tcW w:w="536" w:type="dxa"/>
            <w:shd w:val="clear" w:color="auto" w:fill="C5E0B3" w:themeFill="accent6" w:themeFillTint="66"/>
          </w:tcPr>
          <w:p w14:paraId="60678DBD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lastRenderedPageBreak/>
              <w:t>7</w:t>
            </w:r>
          </w:p>
        </w:tc>
        <w:tc>
          <w:tcPr>
            <w:tcW w:w="1935" w:type="dxa"/>
            <w:shd w:val="clear" w:color="auto" w:fill="C5E0B3" w:themeFill="accent6" w:themeFillTint="66"/>
          </w:tcPr>
          <w:p w14:paraId="7FB5730F" w14:textId="77777777" w:rsidR="00862EBC" w:rsidRPr="00992477" w:rsidRDefault="00862EBC" w:rsidP="00992477">
            <w:pPr>
              <w:jc w:val="both"/>
              <w:rPr>
                <w:sz w:val="22"/>
              </w:rPr>
            </w:pPr>
            <w:r w:rsidRPr="00992477">
              <w:rPr>
                <w:sz w:val="22"/>
              </w:rPr>
              <w:t xml:space="preserve">Wywar z gorzelni </w:t>
            </w:r>
          </w:p>
        </w:tc>
        <w:tc>
          <w:tcPr>
            <w:tcW w:w="6596" w:type="dxa"/>
          </w:tcPr>
          <w:p w14:paraId="5E619B37" w14:textId="520486A2" w:rsidR="00862EBC" w:rsidRPr="00992477" w:rsidRDefault="00862EBC" w:rsidP="00992477">
            <w:pPr>
              <w:jc w:val="both"/>
              <w:rPr>
                <w:sz w:val="22"/>
              </w:rPr>
            </w:pPr>
            <w:r w:rsidRPr="00992477">
              <w:rPr>
                <w:sz w:val="22"/>
              </w:rPr>
              <w:t xml:space="preserve">Wywar gorzelniany zbożowy </w:t>
            </w:r>
            <w:ins w:id="0" w:author="Autor">
              <w:r w:rsidR="005156D8">
                <w:rPr>
                  <w:sz w:val="22"/>
                </w:rPr>
                <w:t>i/</w:t>
              </w:r>
            </w:ins>
            <w:r w:rsidRPr="00992477">
              <w:rPr>
                <w:sz w:val="22"/>
              </w:rPr>
              <w:t>lub</w:t>
            </w:r>
            <w:del w:id="1" w:author="Autor">
              <w:r w:rsidRPr="00992477" w:rsidDel="005156D8">
                <w:rPr>
                  <w:sz w:val="22"/>
                </w:rPr>
                <w:delText>/i</w:delText>
              </w:r>
            </w:del>
            <w:r w:rsidRPr="00992477">
              <w:rPr>
                <w:sz w:val="22"/>
              </w:rPr>
              <w:t xml:space="preserve"> ziemniaczany.</w:t>
            </w:r>
          </w:p>
          <w:p w14:paraId="2F119205" w14:textId="57B26136" w:rsidR="00555DF0" w:rsidRDefault="39537BA6" w:rsidP="40B5F863">
            <w:pPr>
              <w:jc w:val="both"/>
              <w:rPr>
                <w:sz w:val="22"/>
                <w:szCs w:val="22"/>
              </w:rPr>
            </w:pPr>
            <w:r w:rsidRPr="6EAC273F">
              <w:rPr>
                <w:sz w:val="22"/>
                <w:szCs w:val="22"/>
              </w:rPr>
              <w:t>Płynne pozostałości po produkcji alkoholu. Postać płynna zawartość suchej masy od</w:t>
            </w:r>
            <w:r w:rsidR="4DB80E67" w:rsidRPr="6EAC273F">
              <w:rPr>
                <w:sz w:val="22"/>
                <w:szCs w:val="22"/>
              </w:rPr>
              <w:t xml:space="preserve"> około</w:t>
            </w:r>
            <w:r w:rsidRPr="6EAC273F">
              <w:rPr>
                <w:sz w:val="22"/>
                <w:szCs w:val="22"/>
              </w:rPr>
              <w:t xml:space="preserve"> 4-9% w zależności od zastosowanego surowca do produkcji spirytusu. Znaczne zawartości w białka oraz tłuszczu</w:t>
            </w:r>
            <w:r w:rsidR="00296A16">
              <w:rPr>
                <w:sz w:val="22"/>
                <w:szCs w:val="22"/>
              </w:rPr>
              <w:t xml:space="preserve"> w suchej masie</w:t>
            </w:r>
            <w:r w:rsidRPr="6EAC273F">
              <w:rPr>
                <w:sz w:val="22"/>
                <w:szCs w:val="22"/>
              </w:rPr>
              <w:t>. Pod względem formalno-prawnym przedmiotowy substrat najczęściej jest kwalifikowany jako odpad.</w:t>
            </w:r>
          </w:p>
          <w:p w14:paraId="6DB4F4A9" w14:textId="0D166446" w:rsidR="00170060" w:rsidRPr="00992477" w:rsidRDefault="00170060" w:rsidP="00992477">
            <w:pPr>
              <w:jc w:val="both"/>
              <w:rPr>
                <w:sz w:val="22"/>
              </w:rPr>
            </w:pPr>
          </w:p>
        </w:tc>
      </w:tr>
      <w:tr w:rsidR="00862EBC" w14:paraId="630AAE28" w14:textId="77777777" w:rsidTr="6EAC273F">
        <w:tc>
          <w:tcPr>
            <w:tcW w:w="536" w:type="dxa"/>
            <w:shd w:val="clear" w:color="auto" w:fill="C5E0B3" w:themeFill="accent6" w:themeFillTint="66"/>
            <w:vAlign w:val="center"/>
          </w:tcPr>
          <w:p w14:paraId="01B66028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8</w:t>
            </w:r>
          </w:p>
        </w:tc>
        <w:tc>
          <w:tcPr>
            <w:tcW w:w="1935" w:type="dxa"/>
            <w:shd w:val="clear" w:color="auto" w:fill="C5E0B3" w:themeFill="accent6" w:themeFillTint="66"/>
            <w:vAlign w:val="center"/>
          </w:tcPr>
          <w:p w14:paraId="4C939D65" w14:textId="77777777" w:rsidR="00862EBC" w:rsidRPr="00862EBC" w:rsidRDefault="00862EBC" w:rsidP="00992477">
            <w:pPr>
              <w:jc w:val="both"/>
              <w:rPr>
                <w:sz w:val="22"/>
              </w:rPr>
            </w:pPr>
            <w:r w:rsidRPr="00862EBC">
              <w:rPr>
                <w:sz w:val="22"/>
              </w:rPr>
              <w:t>Przeterminowane produkty spożywcze</w:t>
            </w:r>
          </w:p>
        </w:tc>
        <w:tc>
          <w:tcPr>
            <w:tcW w:w="6596" w:type="dxa"/>
            <w:vAlign w:val="center"/>
          </w:tcPr>
          <w:p w14:paraId="59F6D9C6" w14:textId="152695C6" w:rsidR="00862EBC" w:rsidRPr="00170060" w:rsidRDefault="00346BCF" w:rsidP="40B5F863">
            <w:pPr>
              <w:jc w:val="both"/>
              <w:rPr>
                <w:sz w:val="22"/>
                <w:szCs w:val="22"/>
              </w:rPr>
            </w:pPr>
            <w:r w:rsidRPr="40B5F863">
              <w:rPr>
                <w:sz w:val="22"/>
                <w:szCs w:val="22"/>
              </w:rPr>
              <w:t>Nabiał</w:t>
            </w:r>
            <w:del w:id="2" w:author="Autor">
              <w:r w:rsidRPr="40B5F863" w:rsidDel="005156D8">
                <w:rPr>
                  <w:sz w:val="22"/>
                  <w:szCs w:val="22"/>
                </w:rPr>
                <w:delText>/</w:delText>
              </w:r>
            </w:del>
            <w:ins w:id="3" w:author="Autor">
              <w:r w:rsidR="005156D8">
                <w:rPr>
                  <w:sz w:val="22"/>
                  <w:szCs w:val="22"/>
                </w:rPr>
                <w:t xml:space="preserve"> i/lub </w:t>
              </w:r>
            </w:ins>
            <w:r w:rsidRPr="40B5F863">
              <w:rPr>
                <w:sz w:val="22"/>
                <w:szCs w:val="22"/>
              </w:rPr>
              <w:t xml:space="preserve">wędliny </w:t>
            </w:r>
            <w:ins w:id="4" w:author="Autor">
              <w:r w:rsidR="005156D8">
                <w:rPr>
                  <w:sz w:val="22"/>
                  <w:szCs w:val="22"/>
                </w:rPr>
                <w:t>i/lub</w:t>
              </w:r>
            </w:ins>
            <w:del w:id="5" w:author="Autor">
              <w:r w:rsidRPr="40B5F863" w:rsidDel="005156D8">
                <w:rPr>
                  <w:sz w:val="22"/>
                  <w:szCs w:val="22"/>
                </w:rPr>
                <w:delText xml:space="preserve">zmieszane </w:delText>
              </w:r>
              <w:r w:rsidR="00767FF0" w:rsidDel="005156D8">
                <w:rPr>
                  <w:sz w:val="22"/>
                  <w:szCs w:val="22"/>
                </w:rPr>
                <w:delText>z</w:delText>
              </w:r>
            </w:del>
            <w:r w:rsidRPr="40B5F863">
              <w:rPr>
                <w:sz w:val="22"/>
                <w:szCs w:val="22"/>
              </w:rPr>
              <w:t xml:space="preserve"> owoc</w:t>
            </w:r>
            <w:del w:id="6" w:author="Autor">
              <w:r w:rsidRPr="40B5F863" w:rsidDel="005156D8">
                <w:rPr>
                  <w:sz w:val="22"/>
                  <w:szCs w:val="22"/>
                </w:rPr>
                <w:delText>ami</w:delText>
              </w:r>
            </w:del>
            <w:ins w:id="7" w:author="Autor">
              <w:r w:rsidR="005156D8">
                <w:rPr>
                  <w:sz w:val="22"/>
                  <w:szCs w:val="22"/>
                </w:rPr>
                <w:t>e</w:t>
              </w:r>
            </w:ins>
            <w:r w:rsidRPr="40B5F863">
              <w:rPr>
                <w:sz w:val="22"/>
                <w:szCs w:val="22"/>
              </w:rPr>
              <w:t xml:space="preserve"> i</w:t>
            </w:r>
            <w:ins w:id="8" w:author="Autor">
              <w:r w:rsidR="005156D8">
                <w:rPr>
                  <w:sz w:val="22"/>
                  <w:szCs w:val="22"/>
                </w:rPr>
                <w:t>/lub</w:t>
              </w:r>
            </w:ins>
            <w:r w:rsidRPr="40B5F863">
              <w:rPr>
                <w:sz w:val="22"/>
                <w:szCs w:val="22"/>
              </w:rPr>
              <w:t xml:space="preserve"> warzywa</w:t>
            </w:r>
            <w:del w:id="9" w:author="Autor">
              <w:r w:rsidRPr="40B5F863" w:rsidDel="005156D8">
                <w:rPr>
                  <w:sz w:val="22"/>
                  <w:szCs w:val="22"/>
                </w:rPr>
                <w:delText>mi</w:delText>
              </w:r>
            </w:del>
            <w:r w:rsidRPr="40B5F863">
              <w:rPr>
                <w:sz w:val="22"/>
                <w:szCs w:val="22"/>
              </w:rPr>
              <w:t xml:space="preserve">. </w:t>
            </w:r>
            <w:r w:rsidR="00862EBC" w:rsidRPr="40B5F863">
              <w:rPr>
                <w:sz w:val="22"/>
                <w:szCs w:val="22"/>
              </w:rPr>
              <w:t>Luzem i w opakowaniach jednostkowych.</w:t>
            </w:r>
          </w:p>
          <w:p w14:paraId="51CB80E2" w14:textId="55AC9C59" w:rsidR="00555DF0" w:rsidRPr="00170060" w:rsidRDefault="00555DF0" w:rsidP="00992477">
            <w:pPr>
              <w:jc w:val="both"/>
              <w:rPr>
                <w:sz w:val="22"/>
              </w:rPr>
            </w:pPr>
          </w:p>
        </w:tc>
      </w:tr>
    </w:tbl>
    <w:p w14:paraId="1DE54096" w14:textId="77777777" w:rsidR="00862EBC" w:rsidRDefault="00862EBC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3CCDD901" w14:textId="51E54C0C" w:rsidR="00862EBC" w:rsidRDefault="00862EBC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64A336A8" w14:textId="77777777" w:rsidR="004130E2" w:rsidRDefault="004130E2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5F934C08" w14:textId="0C34DE6A" w:rsidR="00212B3A" w:rsidRDefault="009A4541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  <w:r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Pełny katalog i szczegółowy opis </w:t>
      </w:r>
      <w:r w:rsidR="00294A4B">
        <w:rPr>
          <w:rFonts w:ascii="Calibri" w:eastAsia="Times New Roman" w:hAnsi="Calibri" w:cs="Times New Roman"/>
          <w:sz w:val="22"/>
          <w:szCs w:val="22"/>
          <w:lang w:val="pl-PL" w:eastAsia="pl-PL"/>
        </w:rPr>
        <w:t>wariantów substratowych</w:t>
      </w:r>
      <w:r w:rsidR="007E4843">
        <w:rPr>
          <w:rFonts w:ascii="Calibri" w:eastAsia="Times New Roman" w:hAnsi="Calibri" w:cs="Times New Roman"/>
          <w:sz w:val="22"/>
          <w:szCs w:val="22"/>
          <w:lang w:val="pl-PL" w:eastAsia="pl-PL"/>
        </w:rPr>
        <w:t xml:space="preserve"> prz</w:t>
      </w:r>
      <w:r w:rsidR="00DB7684">
        <w:rPr>
          <w:rFonts w:ascii="Calibri" w:eastAsia="Times New Roman" w:hAnsi="Calibri" w:cs="Times New Roman"/>
          <w:sz w:val="22"/>
          <w:szCs w:val="22"/>
          <w:lang w:val="pl-PL" w:eastAsia="pl-PL"/>
        </w:rPr>
        <w:t>edstawiono w Tabelach 1-8</w:t>
      </w:r>
      <w:r w:rsidR="00BA5816">
        <w:rPr>
          <w:rFonts w:ascii="Calibri" w:eastAsia="Times New Roman" w:hAnsi="Calibri" w:cs="Times New Roman"/>
          <w:sz w:val="22"/>
          <w:szCs w:val="22"/>
          <w:lang w:val="pl-PL" w:eastAsia="pl-PL"/>
        </w:rPr>
        <w:t>.</w:t>
      </w:r>
    </w:p>
    <w:p w14:paraId="568CC5D0" w14:textId="11EA3243" w:rsidR="00862EBC" w:rsidRDefault="00862EBC" w:rsidP="00992477">
      <w:pPr>
        <w:jc w:val="both"/>
        <w:rPr>
          <w:lang w:val="pl-PL" w:eastAsia="pl-PL"/>
        </w:rPr>
      </w:pPr>
    </w:p>
    <w:p w14:paraId="6096DFCC" w14:textId="77777777" w:rsidR="00862EBC" w:rsidRPr="00862EBC" w:rsidRDefault="00862EBC" w:rsidP="00992477">
      <w:pPr>
        <w:jc w:val="both"/>
        <w:rPr>
          <w:lang w:val="pl-PL" w:eastAsia="pl-PL"/>
        </w:rPr>
      </w:pPr>
    </w:p>
    <w:p w14:paraId="09DE403F" w14:textId="70FF0D68" w:rsidR="007E4843" w:rsidRDefault="007E4843" w:rsidP="00992477">
      <w:pPr>
        <w:pStyle w:val="Legenda"/>
        <w:keepNext/>
        <w:jc w:val="both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. Opis </w:t>
      </w:r>
      <w:r w:rsidR="00A377B7">
        <w:t>wariantu substratowego</w:t>
      </w:r>
      <w:r>
        <w:t xml:space="preserve"> W1</w:t>
      </w: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3823"/>
        <w:gridCol w:w="1559"/>
        <w:gridCol w:w="1559"/>
        <w:gridCol w:w="1559"/>
        <w:gridCol w:w="1701"/>
      </w:tblGrid>
      <w:tr w:rsidR="000A3406" w:rsidRPr="00B85D69" w14:paraId="69ED0A87" w14:textId="41E007B7" w:rsidTr="1793471D">
        <w:trPr>
          <w:jc w:val="center"/>
        </w:trPr>
        <w:tc>
          <w:tcPr>
            <w:tcW w:w="10201" w:type="dxa"/>
            <w:gridSpan w:val="5"/>
            <w:shd w:val="clear" w:color="auto" w:fill="D9D9D9" w:themeFill="background1" w:themeFillShade="D9"/>
          </w:tcPr>
          <w:p w14:paraId="72B7D752" w14:textId="5440CC63" w:rsidR="000A3406" w:rsidRPr="00CA1427" w:rsidRDefault="00A377B7" w:rsidP="003D1E8E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Wariant substratowy</w:t>
            </w:r>
            <w:r w:rsidRPr="00CA1427">
              <w:rPr>
                <w:b/>
              </w:rPr>
              <w:t xml:space="preserve"> </w:t>
            </w:r>
            <w:r w:rsidR="000A3406" w:rsidRPr="00CA1427">
              <w:rPr>
                <w:b/>
              </w:rPr>
              <w:t>W1</w:t>
            </w:r>
          </w:p>
          <w:p w14:paraId="7F4D7378" w14:textId="4FA49465" w:rsidR="000A3406" w:rsidRPr="003D1E8E" w:rsidRDefault="000A3406" w:rsidP="00B357DC">
            <w:pPr>
              <w:spacing w:before="80" w:after="80"/>
              <w:rPr>
                <w:b/>
              </w:rPr>
            </w:pPr>
            <w:del w:id="10" w:author="Autor">
              <w:r w:rsidRPr="00CA1427" w:rsidDel="00924499">
                <w:rPr>
                  <w:b/>
                </w:rPr>
                <w:delText>Substrat bazowy: obornik bydlęcy</w:delText>
              </w:r>
            </w:del>
          </w:p>
        </w:tc>
      </w:tr>
      <w:tr w:rsidR="000A3406" w14:paraId="6F9962B5" w14:textId="48C7B8A0" w:rsidTr="00B357DC">
        <w:trPr>
          <w:jc w:val="center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7CFFE9B6" w14:textId="189F7A50" w:rsidR="000A3406" w:rsidDel="00CA7E2E" w:rsidRDefault="000A3406" w:rsidP="00992477">
            <w:pPr>
              <w:spacing w:line="276" w:lineRule="auto"/>
              <w:jc w:val="both"/>
              <w:rPr>
                <w:del w:id="11" w:author="Autor"/>
              </w:rPr>
            </w:pPr>
          </w:p>
          <w:p w14:paraId="507D9844" w14:textId="089961CA" w:rsidR="000A3406" w:rsidRPr="00CA1427" w:rsidRDefault="000A3406" w:rsidP="00992477">
            <w:pPr>
              <w:spacing w:line="276" w:lineRule="auto"/>
              <w:jc w:val="both"/>
            </w:pPr>
            <w:r>
              <w:t>Parametr: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D473799" w14:textId="7B9E75C8" w:rsidR="000A3406" w:rsidRPr="00CA1427" w:rsidRDefault="000A3406" w:rsidP="008B2525">
            <w:pPr>
              <w:jc w:val="center"/>
            </w:pPr>
            <w:r w:rsidRPr="00CA1427">
              <w:t>Obornik bydlęcy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02CF30D" w14:textId="7D6909CF" w:rsidR="000A3406" w:rsidRPr="00CA1427" w:rsidRDefault="000A3406" w:rsidP="008B2525">
            <w:pPr>
              <w:jc w:val="center"/>
            </w:pPr>
            <w:r w:rsidRPr="00CA1427">
              <w:t>Kiszonka z trawy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77506F9" w14:textId="5EC01BCE" w:rsidR="000A3406" w:rsidRPr="00CA1427" w:rsidRDefault="000A3406" w:rsidP="008B2525">
            <w:pPr>
              <w:jc w:val="center"/>
            </w:pPr>
            <w:r w:rsidRPr="00CA1427">
              <w:t>Odpady kat. 3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B6254ED" w14:textId="669DDFD2" w:rsidR="000A3406" w:rsidRPr="00CA1427" w:rsidRDefault="000A3406" w:rsidP="008B2525">
            <w:pPr>
              <w:jc w:val="center"/>
              <w:rPr>
                <w:b/>
              </w:rPr>
            </w:pPr>
            <w:r w:rsidRPr="00CA1427">
              <w:t>Przeterminowane produkty spożywcze</w:t>
            </w:r>
          </w:p>
        </w:tc>
      </w:tr>
      <w:tr w:rsidR="000A3406" w14:paraId="6DA527A2" w14:textId="50F038DB" w:rsidTr="1793471D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6A6CBB4D" w14:textId="0ED5FA4F" w:rsidR="000A3406" w:rsidRPr="00CA1427" w:rsidRDefault="000A3406" w:rsidP="00992477">
            <w:pPr>
              <w:jc w:val="both"/>
            </w:pPr>
            <w:r w:rsidRPr="00CA1427">
              <w:t>Udział masowy w mieszance</w:t>
            </w:r>
            <w:r>
              <w:t xml:space="preserve"> </w:t>
            </w:r>
            <w:r w:rsidRPr="00CA1427">
              <w:t>[%]</w:t>
            </w:r>
          </w:p>
        </w:tc>
        <w:tc>
          <w:tcPr>
            <w:tcW w:w="1559" w:type="dxa"/>
            <w:vAlign w:val="center"/>
          </w:tcPr>
          <w:p w14:paraId="685A7B6C" w14:textId="2E3C8182" w:rsidR="000A3406" w:rsidRPr="00CA1427" w:rsidRDefault="6EE2568A" w:rsidP="00C161FF">
            <w:pPr>
              <w:spacing w:line="276" w:lineRule="auto"/>
              <w:jc w:val="center"/>
            </w:pPr>
            <w:r w:rsidRPr="1793471D">
              <w:rPr>
                <w:rFonts w:cs="Calibri"/>
                <w:b/>
                <w:bCs/>
              </w:rPr>
              <w:t>3</w:t>
            </w:r>
            <w:r w:rsidR="35D299DA" w:rsidRPr="1793471D">
              <w:rPr>
                <w:rFonts w:cs="Calibri"/>
                <w:b/>
                <w:bCs/>
              </w:rPr>
              <w:t>8</w:t>
            </w:r>
            <w:r w:rsidRPr="1793471D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723DC123" w14:textId="5CA070F2" w:rsidR="000A3406" w:rsidRPr="00CA1427" w:rsidRDefault="000A3406" w:rsidP="00C161FF">
            <w:pPr>
              <w:spacing w:line="276" w:lineRule="auto"/>
              <w:jc w:val="center"/>
            </w:pPr>
            <w:r w:rsidRPr="00CA1427">
              <w:rPr>
                <w:rFonts w:cs="Calibri"/>
                <w:b/>
                <w:bCs/>
              </w:rPr>
              <w:t>28%</w:t>
            </w:r>
          </w:p>
        </w:tc>
        <w:tc>
          <w:tcPr>
            <w:tcW w:w="1559" w:type="dxa"/>
            <w:vAlign w:val="center"/>
          </w:tcPr>
          <w:p w14:paraId="462752ED" w14:textId="3CF8925A" w:rsidR="000A3406" w:rsidRPr="00CA1427" w:rsidRDefault="000A3406" w:rsidP="00C161FF">
            <w:pPr>
              <w:spacing w:line="276" w:lineRule="auto"/>
              <w:jc w:val="center"/>
            </w:pPr>
            <w:r w:rsidRPr="00CA1427">
              <w:rPr>
                <w:rFonts w:cs="Calibri"/>
                <w:b/>
                <w:bCs/>
              </w:rPr>
              <w:t>6%</w:t>
            </w:r>
          </w:p>
        </w:tc>
        <w:tc>
          <w:tcPr>
            <w:tcW w:w="1701" w:type="dxa"/>
            <w:vAlign w:val="center"/>
          </w:tcPr>
          <w:p w14:paraId="54C75570" w14:textId="056BA253" w:rsidR="000A3406" w:rsidRPr="00CA1427" w:rsidRDefault="000A3406" w:rsidP="00C161FF">
            <w:pPr>
              <w:spacing w:line="276" w:lineRule="auto"/>
              <w:jc w:val="center"/>
            </w:pPr>
            <w:r w:rsidRPr="00CA1427">
              <w:rPr>
                <w:rFonts w:cs="Calibri"/>
                <w:b/>
                <w:bCs/>
              </w:rPr>
              <w:t>28%</w:t>
            </w:r>
          </w:p>
        </w:tc>
      </w:tr>
      <w:tr w:rsidR="000A3406" w14:paraId="46E4A723" w14:textId="70A74A9C" w:rsidTr="1793471D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194FA285" w14:textId="371D0382" w:rsidR="000A3406" w:rsidRPr="00CA1427" w:rsidRDefault="000A3406" w:rsidP="00992477">
            <w:pPr>
              <w:jc w:val="both"/>
            </w:pPr>
            <w:r w:rsidRPr="00CA1427">
              <w:t>Udział suchej masy w substracie</w:t>
            </w:r>
            <w:r>
              <w:t xml:space="preserve"> </w:t>
            </w:r>
            <w:r w:rsidRPr="00CA1427">
              <w:t>[% s.m.]</w:t>
            </w:r>
          </w:p>
        </w:tc>
        <w:tc>
          <w:tcPr>
            <w:tcW w:w="1559" w:type="dxa"/>
            <w:vAlign w:val="center"/>
          </w:tcPr>
          <w:p w14:paraId="1F1A90B3" w14:textId="6A1B2D24" w:rsidR="000A3406" w:rsidRPr="00CA1427" w:rsidRDefault="771A4665" w:rsidP="00C161FF">
            <w:pPr>
              <w:spacing w:line="276" w:lineRule="auto"/>
              <w:jc w:val="center"/>
            </w:pPr>
            <w:r>
              <w:t>2</w:t>
            </w:r>
            <w:r w:rsidR="137AE790">
              <w:t>4</w:t>
            </w:r>
            <w:r w:rsidR="3DC9B278">
              <w:t>,0</w:t>
            </w:r>
          </w:p>
        </w:tc>
        <w:tc>
          <w:tcPr>
            <w:tcW w:w="1559" w:type="dxa"/>
            <w:vAlign w:val="center"/>
          </w:tcPr>
          <w:p w14:paraId="592DE856" w14:textId="5042BCBC" w:rsidR="000A3406" w:rsidRPr="00CA1427" w:rsidRDefault="52A85A98" w:rsidP="00C161FF">
            <w:pPr>
              <w:spacing w:line="276" w:lineRule="auto"/>
              <w:jc w:val="center"/>
            </w:pPr>
            <w:r>
              <w:t>33,6</w:t>
            </w:r>
          </w:p>
        </w:tc>
        <w:tc>
          <w:tcPr>
            <w:tcW w:w="1559" w:type="dxa"/>
            <w:vAlign w:val="center"/>
          </w:tcPr>
          <w:p w14:paraId="513705C1" w14:textId="7DB9EB7B" w:rsidR="000A3406" w:rsidRPr="00CA1427" w:rsidRDefault="56F652BB" w:rsidP="00C161FF">
            <w:pPr>
              <w:spacing w:line="276" w:lineRule="auto"/>
              <w:jc w:val="center"/>
            </w:pPr>
            <w:r>
              <w:t>2</w:t>
            </w:r>
            <w:r w:rsidR="5A70B472">
              <w:t>6,0</w:t>
            </w:r>
          </w:p>
        </w:tc>
        <w:tc>
          <w:tcPr>
            <w:tcW w:w="1701" w:type="dxa"/>
            <w:vAlign w:val="center"/>
          </w:tcPr>
          <w:p w14:paraId="02A92766" w14:textId="63A3DB97" w:rsidR="000A3406" w:rsidRPr="00CA1427" w:rsidRDefault="3D95DF5A" w:rsidP="00C161FF">
            <w:pPr>
              <w:spacing w:line="276" w:lineRule="auto"/>
              <w:jc w:val="center"/>
            </w:pPr>
            <w:r>
              <w:t>24,5</w:t>
            </w:r>
          </w:p>
        </w:tc>
      </w:tr>
      <w:tr w:rsidR="000A3406" w14:paraId="04F05C6F" w14:textId="091637C0" w:rsidTr="1793471D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09150750" w14:textId="5D732FBB" w:rsidR="000A3406" w:rsidRPr="00CA1427" w:rsidRDefault="000A3406" w:rsidP="00992477">
            <w:pPr>
              <w:jc w:val="both"/>
            </w:pPr>
            <w:r w:rsidRPr="00CA1427">
              <w:t>Udział suchej masy organicznej w substracie</w:t>
            </w:r>
            <w:r>
              <w:t xml:space="preserve"> </w:t>
            </w:r>
            <w:r w:rsidRPr="00CA1427">
              <w:t>[% s.m.o.]</w:t>
            </w:r>
          </w:p>
        </w:tc>
        <w:tc>
          <w:tcPr>
            <w:tcW w:w="1559" w:type="dxa"/>
            <w:vAlign w:val="center"/>
          </w:tcPr>
          <w:p w14:paraId="06C62CB5" w14:textId="7A3F2B9D" w:rsidR="000A3406" w:rsidRPr="00CA1427" w:rsidRDefault="4910BBC8" w:rsidP="40B5F863">
            <w:pPr>
              <w:spacing w:line="276" w:lineRule="auto"/>
              <w:jc w:val="center"/>
              <w:rPr>
                <w:rFonts w:eastAsia="Calibri" w:cs="Calibri"/>
              </w:rPr>
            </w:pPr>
            <w:r>
              <w:t>72,0</w:t>
            </w:r>
          </w:p>
        </w:tc>
        <w:tc>
          <w:tcPr>
            <w:tcW w:w="1559" w:type="dxa"/>
            <w:vAlign w:val="center"/>
          </w:tcPr>
          <w:p w14:paraId="7BADDF67" w14:textId="67CBFD77" w:rsidR="000A3406" w:rsidRPr="00CA1427" w:rsidRDefault="6B75FFC3" w:rsidP="00C161FF">
            <w:pPr>
              <w:spacing w:line="276" w:lineRule="auto"/>
              <w:jc w:val="center"/>
            </w:pPr>
            <w:r>
              <w:t>81,3</w:t>
            </w:r>
          </w:p>
        </w:tc>
        <w:tc>
          <w:tcPr>
            <w:tcW w:w="1559" w:type="dxa"/>
            <w:vAlign w:val="center"/>
          </w:tcPr>
          <w:p w14:paraId="58606430" w14:textId="4DAE1217" w:rsidR="000A3406" w:rsidRPr="00CA1427" w:rsidRDefault="7A1D0DF3" w:rsidP="00C161FF">
            <w:pPr>
              <w:spacing w:line="276" w:lineRule="auto"/>
              <w:jc w:val="center"/>
            </w:pPr>
            <w:r>
              <w:t>73,2</w:t>
            </w:r>
          </w:p>
        </w:tc>
        <w:tc>
          <w:tcPr>
            <w:tcW w:w="1701" w:type="dxa"/>
            <w:vAlign w:val="center"/>
          </w:tcPr>
          <w:p w14:paraId="2A3AC184" w14:textId="616FFD6C" w:rsidR="000A3406" w:rsidRPr="00CA1427" w:rsidRDefault="54A00707" w:rsidP="40B5F863">
            <w:pPr>
              <w:spacing w:line="276" w:lineRule="auto"/>
              <w:jc w:val="center"/>
              <w:rPr>
                <w:rFonts w:eastAsia="Calibri" w:cs="Calibri"/>
              </w:rPr>
            </w:pPr>
            <w:r>
              <w:t>81,8</w:t>
            </w:r>
          </w:p>
        </w:tc>
      </w:tr>
      <w:tr w:rsidR="000A3406" w14:paraId="0ABFD0E1" w14:textId="12E11D9E" w:rsidTr="1793471D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59421DD8" w14:textId="3571C689" w:rsidR="000A3406" w:rsidRPr="00CA1427" w:rsidRDefault="000A3406" w:rsidP="00992477">
            <w:pPr>
              <w:spacing w:before="80" w:line="276" w:lineRule="auto"/>
              <w:jc w:val="both"/>
            </w:pPr>
            <w:r>
              <w:t>Wydajność biogazowa z jednostki masy substratu [</w:t>
            </w:r>
            <w:r w:rsidR="003D1E8E">
              <w:t xml:space="preserve">N </w:t>
            </w:r>
            <w:r>
              <w:t>m</w:t>
            </w:r>
            <w:r w:rsidRPr="00C67525">
              <w:rPr>
                <w:vertAlign w:val="superscript"/>
              </w:rPr>
              <w:t>3</w:t>
            </w:r>
            <w:r>
              <w:t xml:space="preserve">/t s.m.o.], </w:t>
            </w:r>
          </w:p>
        </w:tc>
        <w:tc>
          <w:tcPr>
            <w:tcW w:w="1559" w:type="dxa"/>
            <w:vAlign w:val="center"/>
          </w:tcPr>
          <w:p w14:paraId="587FDC6E" w14:textId="3E5F9482" w:rsidR="000A3406" w:rsidRPr="00CA1427" w:rsidRDefault="61CF7083" w:rsidP="40B5F863">
            <w:pPr>
              <w:spacing w:line="276" w:lineRule="auto"/>
              <w:jc w:val="center"/>
              <w:rPr>
                <w:rFonts w:cs="Calibri"/>
              </w:rPr>
            </w:pPr>
            <w:r w:rsidRPr="40B5F863">
              <w:rPr>
                <w:rFonts w:cs="Calibri"/>
              </w:rPr>
              <w:t>150,9</w:t>
            </w:r>
          </w:p>
        </w:tc>
        <w:tc>
          <w:tcPr>
            <w:tcW w:w="1559" w:type="dxa"/>
            <w:vAlign w:val="center"/>
          </w:tcPr>
          <w:p w14:paraId="3C38568E" w14:textId="186F0808" w:rsidR="000A3406" w:rsidRPr="00CA1427" w:rsidRDefault="744F2A1E" w:rsidP="00C161FF">
            <w:pPr>
              <w:spacing w:line="276" w:lineRule="auto"/>
              <w:jc w:val="center"/>
            </w:pPr>
            <w:r>
              <w:t>331,1</w:t>
            </w:r>
          </w:p>
        </w:tc>
        <w:tc>
          <w:tcPr>
            <w:tcW w:w="1559" w:type="dxa"/>
            <w:vAlign w:val="center"/>
          </w:tcPr>
          <w:p w14:paraId="585D6352" w14:textId="02EFEA09" w:rsidR="000A3406" w:rsidRPr="00CA1427" w:rsidRDefault="5EC8836C" w:rsidP="00C161FF">
            <w:pPr>
              <w:spacing w:line="276" w:lineRule="auto"/>
              <w:jc w:val="center"/>
            </w:pPr>
            <w:r>
              <w:t>690,0</w:t>
            </w:r>
          </w:p>
        </w:tc>
        <w:tc>
          <w:tcPr>
            <w:tcW w:w="1701" w:type="dxa"/>
            <w:vAlign w:val="center"/>
          </w:tcPr>
          <w:p w14:paraId="11B8238C" w14:textId="4D987A29" w:rsidR="000A3406" w:rsidRPr="00CA1427" w:rsidRDefault="0E9E78B3" w:rsidP="00C161FF">
            <w:pPr>
              <w:spacing w:line="276" w:lineRule="auto"/>
              <w:jc w:val="center"/>
            </w:pPr>
            <w:r>
              <w:t>359,5</w:t>
            </w:r>
          </w:p>
        </w:tc>
      </w:tr>
      <w:tr w:rsidR="000A3406" w14:paraId="6FACFC80" w14:textId="77777777" w:rsidTr="1793471D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7663076F" w14:textId="1946DFED" w:rsidR="000A3406" w:rsidRPr="00CA1427" w:rsidRDefault="000A3406" w:rsidP="00992477">
            <w:pPr>
              <w:spacing w:before="80" w:line="276" w:lineRule="auto"/>
              <w:jc w:val="both"/>
            </w:pPr>
            <w:r>
              <w:t>Zawartość procentowa metanu w biogazie [%CH</w:t>
            </w:r>
            <w:r w:rsidRPr="00C67525">
              <w:rPr>
                <w:vertAlign w:val="subscript"/>
              </w:rPr>
              <w:t>4</w:t>
            </w:r>
            <w:r>
              <w:t>]</w:t>
            </w:r>
          </w:p>
        </w:tc>
        <w:tc>
          <w:tcPr>
            <w:tcW w:w="1559" w:type="dxa"/>
            <w:vAlign w:val="center"/>
          </w:tcPr>
          <w:p w14:paraId="5021364B" w14:textId="27BF7569" w:rsidR="000A3406" w:rsidRPr="005A201F" w:rsidRDefault="56F652BB" w:rsidP="40B5F863">
            <w:pPr>
              <w:spacing w:line="276" w:lineRule="auto"/>
              <w:jc w:val="center"/>
              <w:rPr>
                <w:rFonts w:cs="Calibri"/>
              </w:rPr>
            </w:pPr>
            <w:r w:rsidRPr="40B5F863">
              <w:rPr>
                <w:rFonts w:cs="Calibri"/>
              </w:rPr>
              <w:t>5</w:t>
            </w:r>
            <w:r w:rsidR="2BB9F93B" w:rsidRPr="40B5F863">
              <w:rPr>
                <w:rFonts w:cs="Calibri"/>
              </w:rPr>
              <w:t>9,2</w:t>
            </w:r>
          </w:p>
        </w:tc>
        <w:tc>
          <w:tcPr>
            <w:tcW w:w="1559" w:type="dxa"/>
            <w:vAlign w:val="center"/>
          </w:tcPr>
          <w:p w14:paraId="252CB696" w14:textId="70026583" w:rsidR="000A3406" w:rsidRPr="00CA1427" w:rsidRDefault="56F652BB" w:rsidP="00C161FF">
            <w:pPr>
              <w:spacing w:line="276" w:lineRule="auto"/>
              <w:jc w:val="center"/>
            </w:pPr>
            <w:r>
              <w:t>5</w:t>
            </w:r>
            <w:r w:rsidR="0339D9F5">
              <w:t>4,1</w:t>
            </w:r>
          </w:p>
        </w:tc>
        <w:tc>
          <w:tcPr>
            <w:tcW w:w="1559" w:type="dxa"/>
            <w:vAlign w:val="center"/>
          </w:tcPr>
          <w:p w14:paraId="3F655C14" w14:textId="73576142" w:rsidR="000A3406" w:rsidRPr="00CA1427" w:rsidRDefault="56F652BB" w:rsidP="00C161FF">
            <w:pPr>
              <w:spacing w:line="276" w:lineRule="auto"/>
              <w:jc w:val="center"/>
            </w:pPr>
            <w:r>
              <w:t>5</w:t>
            </w:r>
            <w:r w:rsidR="7F7D08D6">
              <w:t>7,3</w:t>
            </w:r>
          </w:p>
        </w:tc>
        <w:tc>
          <w:tcPr>
            <w:tcW w:w="1701" w:type="dxa"/>
            <w:vAlign w:val="center"/>
          </w:tcPr>
          <w:p w14:paraId="2E8A3EF6" w14:textId="68AD7472" w:rsidR="000A3406" w:rsidRPr="00CA1427" w:rsidRDefault="56F652BB" w:rsidP="00C161FF">
            <w:pPr>
              <w:spacing w:line="276" w:lineRule="auto"/>
              <w:jc w:val="center"/>
            </w:pPr>
            <w:r>
              <w:t>5</w:t>
            </w:r>
            <w:r w:rsidR="740AC27E">
              <w:t>9,5</w:t>
            </w:r>
          </w:p>
        </w:tc>
      </w:tr>
    </w:tbl>
    <w:p w14:paraId="58E3B8A6" w14:textId="75C84E7D" w:rsidR="001F41FA" w:rsidRDefault="001F41FA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6DDDDB9F" w14:textId="760163D0" w:rsidR="001F41FA" w:rsidRDefault="001F41FA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2E5F1355" w14:textId="1EC037BE" w:rsidR="004130E2" w:rsidRDefault="004130E2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4F273E5A" w14:textId="77777777" w:rsidR="004130E2" w:rsidRDefault="004130E2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03509522" w14:textId="77777777" w:rsidR="00CA7E2E" w:rsidRDefault="00CA7E2E" w:rsidP="00992477">
      <w:pPr>
        <w:pStyle w:val="Legenda"/>
        <w:keepNext/>
        <w:jc w:val="both"/>
        <w:rPr>
          <w:ins w:id="12" w:author="Autor"/>
        </w:rPr>
      </w:pPr>
    </w:p>
    <w:p w14:paraId="0B4FE07D" w14:textId="77777777" w:rsidR="00CA7E2E" w:rsidRDefault="00CA7E2E" w:rsidP="00992477">
      <w:pPr>
        <w:pStyle w:val="Legenda"/>
        <w:keepNext/>
        <w:jc w:val="both"/>
        <w:rPr>
          <w:ins w:id="13" w:author="Autor"/>
        </w:rPr>
      </w:pPr>
    </w:p>
    <w:p w14:paraId="7EED2FF1" w14:textId="34E33408" w:rsidR="007E4843" w:rsidRDefault="007E4843" w:rsidP="00992477">
      <w:pPr>
        <w:pStyle w:val="Legenda"/>
        <w:keepNext/>
        <w:jc w:val="both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. Opis </w:t>
      </w:r>
      <w:r w:rsidR="00A377B7">
        <w:t xml:space="preserve">wariantu substratowego </w:t>
      </w:r>
      <w:r>
        <w:t>W2</w:t>
      </w:r>
    </w:p>
    <w:tbl>
      <w:tblPr>
        <w:tblStyle w:val="Tabela-Siatka"/>
        <w:tblW w:w="10202" w:type="dxa"/>
        <w:jc w:val="center"/>
        <w:tblLook w:val="04A0" w:firstRow="1" w:lastRow="0" w:firstColumn="1" w:lastColumn="0" w:noHBand="0" w:noVBand="1"/>
      </w:tblPr>
      <w:tblGrid>
        <w:gridCol w:w="3823"/>
        <w:gridCol w:w="1984"/>
        <w:gridCol w:w="1985"/>
        <w:gridCol w:w="2410"/>
      </w:tblGrid>
      <w:tr w:rsidR="00CA7E2E" w:rsidRPr="00B85D69" w14:paraId="0130F412" w14:textId="77777777" w:rsidTr="00BF4E42">
        <w:trPr>
          <w:jc w:val="center"/>
        </w:trPr>
        <w:tc>
          <w:tcPr>
            <w:tcW w:w="10202" w:type="dxa"/>
            <w:gridSpan w:val="4"/>
            <w:shd w:val="clear" w:color="auto" w:fill="D9D9D9" w:themeFill="background1" w:themeFillShade="D9"/>
          </w:tcPr>
          <w:p w14:paraId="6F7805BB" w14:textId="3DB17810" w:rsidR="00CA7E2E" w:rsidRPr="00CA1427" w:rsidRDefault="00CA7E2E" w:rsidP="003D1E8E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Wariant substratowy</w:t>
            </w:r>
            <w:r w:rsidRPr="00CA1427">
              <w:rPr>
                <w:b/>
              </w:rPr>
              <w:t xml:space="preserve"> W</w:t>
            </w:r>
            <w:r>
              <w:rPr>
                <w:b/>
              </w:rPr>
              <w:t>2</w:t>
            </w:r>
          </w:p>
          <w:p w14:paraId="6AC77719" w14:textId="77BDD00B" w:rsidR="00CA7E2E" w:rsidRPr="003C14E6" w:rsidRDefault="00CA7E2E" w:rsidP="00B357DC">
            <w:pPr>
              <w:spacing w:before="80" w:after="80"/>
              <w:rPr>
                <w:b/>
                <w:sz w:val="22"/>
                <w:szCs w:val="22"/>
              </w:rPr>
            </w:pPr>
            <w:del w:id="14" w:author="Autor">
              <w:r w:rsidDel="00924499">
                <w:rPr>
                  <w:b/>
                </w:rPr>
                <w:delText>Substrat bazowy: obornik kurzy</w:delText>
              </w:r>
            </w:del>
          </w:p>
        </w:tc>
      </w:tr>
      <w:tr w:rsidR="00CA7E2E" w14:paraId="05BCE33D" w14:textId="77777777" w:rsidTr="00B357DC">
        <w:trPr>
          <w:trHeight w:val="717"/>
          <w:jc w:val="center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4E0FFEED" w14:textId="569B68F3" w:rsidR="00CA7E2E" w:rsidDel="00CA7E2E" w:rsidRDefault="00CA7E2E" w:rsidP="00CA7E2E">
            <w:pPr>
              <w:spacing w:line="276" w:lineRule="auto"/>
              <w:jc w:val="both"/>
              <w:rPr>
                <w:del w:id="15" w:author="Autor"/>
              </w:rPr>
            </w:pPr>
          </w:p>
          <w:p w14:paraId="56B3A044" w14:textId="6C44442C" w:rsidR="00CA7E2E" w:rsidRPr="00CA1427" w:rsidRDefault="00CA7E2E" w:rsidP="00CA7E2E">
            <w:pPr>
              <w:spacing w:line="276" w:lineRule="auto"/>
              <w:jc w:val="both"/>
            </w:pPr>
            <w:r>
              <w:t>Parametr: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F35FBE1" w14:textId="277DBF0A" w:rsidR="00CA7E2E" w:rsidRPr="00CA1427" w:rsidRDefault="00CA7E2E" w:rsidP="00CA7E2E">
            <w:pPr>
              <w:jc w:val="center"/>
            </w:pPr>
            <w:r w:rsidRPr="00CA1427">
              <w:t xml:space="preserve">Obornik </w:t>
            </w:r>
            <w:r>
              <w:t>kurzy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67568D7" w14:textId="35859DD1" w:rsidR="00CA7E2E" w:rsidRPr="00CA1427" w:rsidRDefault="00CA7E2E" w:rsidP="00CA7E2E">
            <w:pPr>
              <w:jc w:val="center"/>
              <w:rPr>
                <w:ins w:id="16" w:author="Autor"/>
              </w:rPr>
            </w:pPr>
            <w:ins w:id="17" w:author="Autor">
              <w:r w:rsidRPr="00CA1427">
                <w:t>Kiszonka z trawy</w:t>
              </w:r>
            </w:ins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59C56B94" w14:textId="30AE36B4" w:rsidR="00CA7E2E" w:rsidRPr="002338DF" w:rsidRDefault="00CA7E2E" w:rsidP="00CA7E2E">
            <w:pPr>
              <w:jc w:val="center"/>
            </w:pPr>
            <w:r w:rsidRPr="00CA1427">
              <w:t>Odpady kat. 3</w:t>
            </w:r>
          </w:p>
        </w:tc>
      </w:tr>
      <w:tr w:rsidR="00CA7E2E" w14:paraId="54CB2052" w14:textId="77777777" w:rsidTr="00B357DC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3A663FCD" w14:textId="77777777" w:rsidR="00CA7E2E" w:rsidRPr="00CA1427" w:rsidRDefault="00CA7E2E" w:rsidP="00CA7E2E">
            <w:pPr>
              <w:jc w:val="both"/>
            </w:pPr>
            <w:r w:rsidRPr="00CA1427">
              <w:t>Udział masowy w mieszance</w:t>
            </w:r>
            <w:r>
              <w:t xml:space="preserve"> </w:t>
            </w:r>
            <w:r w:rsidRPr="00CA1427">
              <w:t>[%]</w:t>
            </w:r>
          </w:p>
        </w:tc>
        <w:tc>
          <w:tcPr>
            <w:tcW w:w="1984" w:type="dxa"/>
            <w:vAlign w:val="center"/>
          </w:tcPr>
          <w:p w14:paraId="485DBB81" w14:textId="31BA78DC" w:rsidR="00CA7E2E" w:rsidRPr="00CA21E1" w:rsidRDefault="00CA21E1" w:rsidP="00CA7E2E">
            <w:pPr>
              <w:spacing w:line="276" w:lineRule="auto"/>
              <w:jc w:val="center"/>
              <w:rPr>
                <w:b/>
              </w:rPr>
            </w:pPr>
            <w:ins w:id="18" w:author="Autor">
              <w:r w:rsidRPr="00CA21E1">
                <w:rPr>
                  <w:b/>
                </w:rPr>
                <w:t>20%</w:t>
              </w:r>
            </w:ins>
            <w:del w:id="19" w:author="Autor">
              <w:r w:rsidR="00CA7E2E" w:rsidRPr="00CA21E1" w:rsidDel="00CA7E2E">
                <w:rPr>
                  <w:b/>
                </w:rPr>
                <w:delText>55%</w:delText>
              </w:r>
            </w:del>
          </w:p>
        </w:tc>
        <w:tc>
          <w:tcPr>
            <w:tcW w:w="1985" w:type="dxa"/>
            <w:vAlign w:val="center"/>
          </w:tcPr>
          <w:p w14:paraId="1FD9AF72" w14:textId="6C98736E" w:rsidR="00CA7E2E" w:rsidRPr="00CA21E1" w:rsidRDefault="00CA21E1" w:rsidP="00CA7E2E">
            <w:pPr>
              <w:spacing w:line="276" w:lineRule="auto"/>
              <w:jc w:val="center"/>
              <w:rPr>
                <w:ins w:id="20" w:author="Autor"/>
                <w:b/>
              </w:rPr>
            </w:pPr>
            <w:ins w:id="21" w:author="Autor">
              <w:r w:rsidRPr="00CA21E1">
                <w:rPr>
                  <w:b/>
                </w:rPr>
                <w:t>40%</w:t>
              </w:r>
            </w:ins>
          </w:p>
        </w:tc>
        <w:tc>
          <w:tcPr>
            <w:tcW w:w="2410" w:type="dxa"/>
            <w:vAlign w:val="center"/>
          </w:tcPr>
          <w:p w14:paraId="44FA6395" w14:textId="768CFF6F" w:rsidR="00CA7E2E" w:rsidRPr="00CA21E1" w:rsidRDefault="00CA21E1" w:rsidP="00CA7E2E">
            <w:pPr>
              <w:spacing w:line="276" w:lineRule="auto"/>
              <w:jc w:val="center"/>
              <w:rPr>
                <w:b/>
              </w:rPr>
            </w:pPr>
            <w:ins w:id="22" w:author="Autor">
              <w:r w:rsidRPr="00CA21E1">
                <w:rPr>
                  <w:b/>
                </w:rPr>
                <w:t>40%</w:t>
              </w:r>
            </w:ins>
            <w:del w:id="23" w:author="Autor">
              <w:r w:rsidR="00CA7E2E" w:rsidRPr="00CA21E1" w:rsidDel="00CA7E2E">
                <w:rPr>
                  <w:b/>
                </w:rPr>
                <w:delText>45%</w:delText>
              </w:r>
            </w:del>
          </w:p>
        </w:tc>
      </w:tr>
      <w:tr w:rsidR="00CA7E2E" w14:paraId="07877AC3" w14:textId="77777777" w:rsidTr="00B357DC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0FA3D7C9" w14:textId="77777777" w:rsidR="00CA7E2E" w:rsidRPr="00CA1427" w:rsidRDefault="00CA7E2E" w:rsidP="00CA7E2E">
            <w:pPr>
              <w:jc w:val="both"/>
            </w:pPr>
            <w:r w:rsidRPr="00CA1427">
              <w:t>Udział suchej masy w substracie</w:t>
            </w:r>
            <w:r>
              <w:t xml:space="preserve"> </w:t>
            </w:r>
            <w:r w:rsidRPr="00CA1427">
              <w:t>[% s.m.]</w:t>
            </w:r>
          </w:p>
        </w:tc>
        <w:tc>
          <w:tcPr>
            <w:tcW w:w="1984" w:type="dxa"/>
            <w:vAlign w:val="center"/>
          </w:tcPr>
          <w:p w14:paraId="7EF347DE" w14:textId="27C09D44" w:rsidR="00CA7E2E" w:rsidRPr="00CA1427" w:rsidRDefault="00CA7E2E" w:rsidP="00CA7E2E">
            <w:pPr>
              <w:spacing w:line="276" w:lineRule="auto"/>
              <w:jc w:val="center"/>
            </w:pPr>
            <w:r>
              <w:t>41,1</w:t>
            </w:r>
          </w:p>
        </w:tc>
        <w:tc>
          <w:tcPr>
            <w:tcW w:w="1985" w:type="dxa"/>
            <w:vAlign w:val="center"/>
          </w:tcPr>
          <w:p w14:paraId="2D464F0B" w14:textId="5515E422" w:rsidR="00CA7E2E" w:rsidRDefault="00CA7E2E" w:rsidP="00CA7E2E">
            <w:pPr>
              <w:spacing w:line="276" w:lineRule="auto"/>
              <w:jc w:val="center"/>
              <w:rPr>
                <w:ins w:id="24" w:author="Autor"/>
              </w:rPr>
            </w:pPr>
            <w:ins w:id="25" w:author="Autor">
              <w:r>
                <w:t>33,6</w:t>
              </w:r>
            </w:ins>
          </w:p>
        </w:tc>
        <w:tc>
          <w:tcPr>
            <w:tcW w:w="2410" w:type="dxa"/>
            <w:vAlign w:val="center"/>
          </w:tcPr>
          <w:p w14:paraId="1C5F1A7A" w14:textId="7D2C730A" w:rsidR="00CA7E2E" w:rsidRPr="00CA1427" w:rsidRDefault="00CA7E2E" w:rsidP="00CA7E2E">
            <w:pPr>
              <w:spacing w:line="276" w:lineRule="auto"/>
              <w:jc w:val="center"/>
            </w:pPr>
            <w:r>
              <w:t>26,0</w:t>
            </w:r>
          </w:p>
        </w:tc>
      </w:tr>
      <w:tr w:rsidR="00CA7E2E" w14:paraId="3FDCFC5F" w14:textId="77777777" w:rsidTr="00B357DC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737D4668" w14:textId="77777777" w:rsidR="00CA7E2E" w:rsidRPr="00CA1427" w:rsidRDefault="00CA7E2E" w:rsidP="00CA7E2E">
            <w:pPr>
              <w:jc w:val="both"/>
            </w:pPr>
            <w:r w:rsidRPr="00CA1427">
              <w:t>Udział suchej masy organicznej w substracie</w:t>
            </w:r>
            <w:r>
              <w:t xml:space="preserve"> </w:t>
            </w:r>
            <w:r w:rsidRPr="00CA1427">
              <w:t>[% s.m.o.]</w:t>
            </w:r>
          </w:p>
        </w:tc>
        <w:tc>
          <w:tcPr>
            <w:tcW w:w="1984" w:type="dxa"/>
            <w:vAlign w:val="center"/>
          </w:tcPr>
          <w:p w14:paraId="134FF3D1" w14:textId="0957AFAB" w:rsidR="00CA7E2E" w:rsidRPr="00CA1427" w:rsidRDefault="00CA7E2E" w:rsidP="00CA7E2E">
            <w:pPr>
              <w:spacing w:line="276" w:lineRule="auto"/>
              <w:jc w:val="center"/>
            </w:pPr>
            <w:r>
              <w:t>71,9</w:t>
            </w:r>
          </w:p>
        </w:tc>
        <w:tc>
          <w:tcPr>
            <w:tcW w:w="1985" w:type="dxa"/>
            <w:vAlign w:val="center"/>
          </w:tcPr>
          <w:p w14:paraId="771AC3BA" w14:textId="43DDDFAB" w:rsidR="00CA7E2E" w:rsidRDefault="00CA7E2E" w:rsidP="00CA7E2E">
            <w:pPr>
              <w:spacing w:line="276" w:lineRule="auto"/>
              <w:jc w:val="center"/>
              <w:rPr>
                <w:ins w:id="26" w:author="Autor"/>
              </w:rPr>
            </w:pPr>
            <w:ins w:id="27" w:author="Autor">
              <w:r>
                <w:t>81,3</w:t>
              </w:r>
            </w:ins>
          </w:p>
        </w:tc>
        <w:tc>
          <w:tcPr>
            <w:tcW w:w="2410" w:type="dxa"/>
            <w:vAlign w:val="center"/>
          </w:tcPr>
          <w:p w14:paraId="00AE7577" w14:textId="7D53135D" w:rsidR="00CA7E2E" w:rsidRPr="00CA1427" w:rsidRDefault="00CA7E2E" w:rsidP="00CA7E2E">
            <w:pPr>
              <w:spacing w:line="276" w:lineRule="auto"/>
              <w:jc w:val="center"/>
            </w:pPr>
            <w:r>
              <w:t>73,2</w:t>
            </w:r>
          </w:p>
        </w:tc>
      </w:tr>
      <w:tr w:rsidR="00CA7E2E" w14:paraId="1A277029" w14:textId="24163C1D" w:rsidTr="00B357DC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49115AAB" w14:textId="2D7FD2E6" w:rsidR="00CA7E2E" w:rsidRPr="00CA1427" w:rsidRDefault="00CA7E2E" w:rsidP="00CA7E2E">
            <w:pPr>
              <w:spacing w:before="80" w:line="276" w:lineRule="auto"/>
              <w:jc w:val="both"/>
            </w:pPr>
            <w:r>
              <w:t>Wydajność biogazowa z jednostki masy substratu [m</w:t>
            </w:r>
            <w:r w:rsidRPr="1793471D">
              <w:rPr>
                <w:vertAlign w:val="superscript"/>
              </w:rPr>
              <w:t>3</w:t>
            </w:r>
            <w:r>
              <w:t xml:space="preserve">/t s.m.o.], </w:t>
            </w:r>
          </w:p>
        </w:tc>
        <w:tc>
          <w:tcPr>
            <w:tcW w:w="1984" w:type="dxa"/>
            <w:vAlign w:val="center"/>
          </w:tcPr>
          <w:p w14:paraId="01F9D0A1" w14:textId="060FCAE3" w:rsidR="00CA7E2E" w:rsidRPr="00CA1427" w:rsidRDefault="00CA7E2E" w:rsidP="00CA7E2E">
            <w:pPr>
              <w:spacing w:line="276" w:lineRule="auto"/>
              <w:jc w:val="center"/>
            </w:pPr>
            <w:r>
              <w:t>218,7</w:t>
            </w:r>
          </w:p>
        </w:tc>
        <w:tc>
          <w:tcPr>
            <w:tcW w:w="1985" w:type="dxa"/>
            <w:vAlign w:val="center"/>
          </w:tcPr>
          <w:p w14:paraId="4DB8946F" w14:textId="31DA6B81" w:rsidR="00CA7E2E" w:rsidRDefault="00CA7E2E" w:rsidP="00CA7E2E">
            <w:pPr>
              <w:spacing w:line="276" w:lineRule="auto"/>
              <w:jc w:val="center"/>
              <w:rPr>
                <w:ins w:id="28" w:author="Autor"/>
              </w:rPr>
            </w:pPr>
            <w:ins w:id="29" w:author="Autor">
              <w:r>
                <w:t>331,1</w:t>
              </w:r>
            </w:ins>
          </w:p>
        </w:tc>
        <w:tc>
          <w:tcPr>
            <w:tcW w:w="2410" w:type="dxa"/>
            <w:vAlign w:val="center"/>
          </w:tcPr>
          <w:p w14:paraId="1B62035B" w14:textId="58D3BAF8" w:rsidR="00CA7E2E" w:rsidRPr="00CA1427" w:rsidRDefault="00CA7E2E" w:rsidP="00CA7E2E">
            <w:pPr>
              <w:spacing w:line="276" w:lineRule="auto"/>
              <w:jc w:val="center"/>
            </w:pPr>
            <w:r>
              <w:t>690,0</w:t>
            </w:r>
          </w:p>
        </w:tc>
      </w:tr>
      <w:tr w:rsidR="00CA7E2E" w14:paraId="3E7C8D5B" w14:textId="77777777" w:rsidTr="00B357DC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25EA6528" w14:textId="77777777" w:rsidR="00CA7E2E" w:rsidRPr="00CA1427" w:rsidRDefault="00CA7E2E" w:rsidP="00CA7E2E">
            <w:pPr>
              <w:spacing w:before="80" w:line="276" w:lineRule="auto"/>
              <w:jc w:val="both"/>
            </w:pPr>
            <w:r w:rsidRPr="000A3406">
              <w:t>Zawartość procentowa metanu w biogazie [%CH</w:t>
            </w:r>
            <w:r w:rsidRPr="003D1E8E">
              <w:rPr>
                <w:vertAlign w:val="subscript"/>
              </w:rPr>
              <w:t>4</w:t>
            </w:r>
            <w:r w:rsidRPr="000A3406">
              <w:t>]</w:t>
            </w:r>
          </w:p>
        </w:tc>
        <w:tc>
          <w:tcPr>
            <w:tcW w:w="1984" w:type="dxa"/>
            <w:vAlign w:val="center"/>
          </w:tcPr>
          <w:p w14:paraId="687E601D" w14:textId="2632D5BE" w:rsidR="00CA7E2E" w:rsidRPr="00CA1427" w:rsidRDefault="00CA7E2E" w:rsidP="00CA7E2E">
            <w:pPr>
              <w:spacing w:line="276" w:lineRule="auto"/>
              <w:jc w:val="center"/>
            </w:pPr>
            <w:r>
              <w:t>59,0</w:t>
            </w:r>
          </w:p>
        </w:tc>
        <w:tc>
          <w:tcPr>
            <w:tcW w:w="1985" w:type="dxa"/>
            <w:vAlign w:val="center"/>
          </w:tcPr>
          <w:p w14:paraId="0D4472B7" w14:textId="235AF92D" w:rsidR="00CA7E2E" w:rsidRDefault="00CA7E2E" w:rsidP="00CA7E2E">
            <w:pPr>
              <w:spacing w:line="276" w:lineRule="auto"/>
              <w:jc w:val="center"/>
              <w:rPr>
                <w:ins w:id="30" w:author="Autor"/>
              </w:rPr>
            </w:pPr>
            <w:ins w:id="31" w:author="Autor">
              <w:r>
                <w:t>54,1</w:t>
              </w:r>
            </w:ins>
          </w:p>
        </w:tc>
        <w:tc>
          <w:tcPr>
            <w:tcW w:w="2410" w:type="dxa"/>
            <w:vAlign w:val="center"/>
          </w:tcPr>
          <w:p w14:paraId="7A12CE2D" w14:textId="3D234615" w:rsidR="00CA7E2E" w:rsidRPr="00CA1427" w:rsidRDefault="00CA7E2E" w:rsidP="00CA7E2E">
            <w:pPr>
              <w:spacing w:line="276" w:lineRule="auto"/>
              <w:jc w:val="center"/>
            </w:pPr>
            <w:r>
              <w:t>57,3</w:t>
            </w:r>
          </w:p>
        </w:tc>
      </w:tr>
    </w:tbl>
    <w:p w14:paraId="72D4A801" w14:textId="1813D1B2" w:rsidR="009A4541" w:rsidRDefault="009A4541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4CE02BFE" w14:textId="62AE64DB" w:rsidR="001F41FA" w:rsidRDefault="001F41FA" w:rsidP="00992477">
      <w:pPr>
        <w:spacing w:after="160" w:line="276" w:lineRule="auto"/>
        <w:jc w:val="both"/>
        <w:rPr>
          <w:ins w:id="32" w:author="Autor"/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575FFF52" w14:textId="3C431E11" w:rsidR="00CA7E2E" w:rsidRDefault="00CA7E2E" w:rsidP="00992477">
      <w:pPr>
        <w:spacing w:after="160" w:line="276" w:lineRule="auto"/>
        <w:jc w:val="both"/>
        <w:rPr>
          <w:ins w:id="33" w:author="Autor"/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75E54FAF" w14:textId="77777777" w:rsidR="00CA7E2E" w:rsidRDefault="00CA7E2E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3F3D383E" w14:textId="629ECCD0" w:rsidR="002338DF" w:rsidRDefault="007E4843" w:rsidP="00992477">
      <w:pPr>
        <w:pStyle w:val="Legenda"/>
        <w:keepNext/>
        <w:jc w:val="both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94070B">
        <w:rPr>
          <w:noProof/>
        </w:rPr>
        <w:t>3</w:t>
      </w:r>
      <w:r>
        <w:fldChar w:fldCharType="end"/>
      </w:r>
      <w:r>
        <w:t xml:space="preserve">. Opis </w:t>
      </w:r>
      <w:r w:rsidR="00A377B7">
        <w:t xml:space="preserve">wariantu substratowego </w:t>
      </w:r>
      <w:r>
        <w:t>W3</w:t>
      </w: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3823"/>
        <w:gridCol w:w="1559"/>
        <w:gridCol w:w="1559"/>
        <w:gridCol w:w="1559"/>
        <w:gridCol w:w="1701"/>
      </w:tblGrid>
      <w:tr w:rsidR="002338DF" w:rsidRPr="00B85D69" w14:paraId="5C134B01" w14:textId="77777777" w:rsidTr="6EAC273F">
        <w:trPr>
          <w:jc w:val="center"/>
        </w:trPr>
        <w:tc>
          <w:tcPr>
            <w:tcW w:w="10201" w:type="dxa"/>
            <w:gridSpan w:val="5"/>
            <w:shd w:val="clear" w:color="auto" w:fill="D9D9D9" w:themeFill="background1" w:themeFillShade="D9"/>
          </w:tcPr>
          <w:p w14:paraId="328527CF" w14:textId="16606402" w:rsidR="002338DF" w:rsidRPr="00CA1427" w:rsidRDefault="00A377B7" w:rsidP="003D1E8E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Wariant substratowy</w:t>
            </w:r>
            <w:r w:rsidRPr="00CA1427">
              <w:rPr>
                <w:b/>
              </w:rPr>
              <w:t xml:space="preserve"> </w:t>
            </w:r>
            <w:r w:rsidR="002338DF" w:rsidRPr="00CA1427">
              <w:rPr>
                <w:b/>
              </w:rPr>
              <w:t>W</w:t>
            </w:r>
            <w:r w:rsidR="002338DF">
              <w:rPr>
                <w:b/>
              </w:rPr>
              <w:t>3</w:t>
            </w:r>
          </w:p>
          <w:p w14:paraId="09E2C7AF" w14:textId="36EB1B41" w:rsidR="002338DF" w:rsidRPr="003D1E8E" w:rsidRDefault="002338DF" w:rsidP="00B357DC">
            <w:pPr>
              <w:spacing w:before="80" w:after="80"/>
              <w:rPr>
                <w:b/>
              </w:rPr>
            </w:pPr>
            <w:del w:id="34" w:author="Autor">
              <w:r w:rsidRPr="00CA1427" w:rsidDel="00924499">
                <w:rPr>
                  <w:b/>
                </w:rPr>
                <w:delText xml:space="preserve">Substrat bazowy: </w:delText>
              </w:r>
              <w:r w:rsidRPr="002338DF" w:rsidDel="00924499">
                <w:rPr>
                  <w:b/>
                  <w:szCs w:val="22"/>
                </w:rPr>
                <w:delText>gnojowica</w:delText>
              </w:r>
              <w:r w:rsidR="00862EBC" w:rsidDel="00924499">
                <w:rPr>
                  <w:b/>
                  <w:szCs w:val="22"/>
                </w:rPr>
                <w:delText xml:space="preserve"> bydlęca</w:delText>
              </w:r>
            </w:del>
          </w:p>
        </w:tc>
      </w:tr>
      <w:tr w:rsidR="002338DF" w14:paraId="2D0F5DC2" w14:textId="77777777" w:rsidTr="00B357DC">
        <w:trPr>
          <w:jc w:val="center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6B315BAC" w14:textId="492D0AFE" w:rsidR="002338DF" w:rsidDel="00CA7E2E" w:rsidRDefault="002338DF" w:rsidP="00992477">
            <w:pPr>
              <w:spacing w:line="276" w:lineRule="auto"/>
              <w:jc w:val="both"/>
              <w:rPr>
                <w:del w:id="35" w:author="Autor"/>
              </w:rPr>
            </w:pPr>
          </w:p>
          <w:p w14:paraId="5F96CE6B" w14:textId="77777777" w:rsidR="002338DF" w:rsidRPr="00CA1427" w:rsidRDefault="002338DF" w:rsidP="00992477">
            <w:pPr>
              <w:spacing w:line="276" w:lineRule="auto"/>
              <w:jc w:val="both"/>
            </w:pPr>
            <w:r>
              <w:t>Parametr: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779BF4E" w14:textId="70A78B6D" w:rsidR="002338DF" w:rsidRPr="00CA1427" w:rsidRDefault="00710FB3" w:rsidP="008B2525">
            <w:pPr>
              <w:jc w:val="center"/>
            </w:pPr>
            <w:r>
              <w:t>Obornik kurzy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4ACE468" w14:textId="356BD575" w:rsidR="002338DF" w:rsidRPr="00CA1427" w:rsidRDefault="00710FB3" w:rsidP="008B2525">
            <w:pPr>
              <w:jc w:val="center"/>
            </w:pPr>
            <w:r>
              <w:t>Gnojowica bydlęca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7C35828" w14:textId="27258A9D" w:rsidR="002338DF" w:rsidRPr="00CA1427" w:rsidRDefault="00710FB3" w:rsidP="008B2525">
            <w:pPr>
              <w:jc w:val="center"/>
            </w:pPr>
            <w:r>
              <w:t>Odpady kat. 3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C1998FF" w14:textId="77777777" w:rsidR="002338DF" w:rsidRPr="00CA1427" w:rsidRDefault="002338DF" w:rsidP="008B2525">
            <w:pPr>
              <w:jc w:val="center"/>
              <w:rPr>
                <w:b/>
              </w:rPr>
            </w:pPr>
            <w:r w:rsidRPr="00CA1427">
              <w:t>Przeterminowane produkty spożywcze</w:t>
            </w:r>
          </w:p>
        </w:tc>
      </w:tr>
      <w:tr w:rsidR="002338DF" w14:paraId="3001AAEF" w14:textId="77777777" w:rsidTr="00B357DC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418C9D57" w14:textId="77777777" w:rsidR="002338DF" w:rsidRPr="00CA1427" w:rsidRDefault="002338DF" w:rsidP="00992477">
            <w:pPr>
              <w:jc w:val="both"/>
            </w:pPr>
            <w:r w:rsidRPr="00CA1427">
              <w:t>Udział masowy w mieszance</w:t>
            </w:r>
            <w:r>
              <w:t xml:space="preserve"> </w:t>
            </w:r>
            <w:r w:rsidRPr="00CA1427">
              <w:t>[%]</w:t>
            </w:r>
          </w:p>
        </w:tc>
        <w:tc>
          <w:tcPr>
            <w:tcW w:w="1559" w:type="dxa"/>
            <w:vAlign w:val="center"/>
          </w:tcPr>
          <w:p w14:paraId="4A7CDF7B" w14:textId="6DB9F20F" w:rsidR="002338DF" w:rsidRPr="00CA1427" w:rsidRDefault="002338D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2</w:t>
            </w:r>
            <w:r w:rsidR="00710FB3">
              <w:rPr>
                <w:rFonts w:cs="Calibri"/>
                <w:b/>
                <w:bCs/>
              </w:rPr>
              <w:t>0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33965976" w14:textId="1E5F86BE" w:rsidR="002338DF" w:rsidRPr="00CA1427" w:rsidRDefault="00710FB3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50</w:t>
            </w:r>
            <w:r w:rsidR="003D1E8E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29F2CD4C" w14:textId="49E04B85" w:rsidR="002338DF" w:rsidRPr="00CA1427" w:rsidRDefault="00710FB3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15</w:t>
            </w:r>
            <w:r w:rsidR="002338DF"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701" w:type="dxa"/>
            <w:vAlign w:val="center"/>
          </w:tcPr>
          <w:p w14:paraId="62BAB6BF" w14:textId="23DA969B" w:rsidR="002338DF" w:rsidRPr="00CA1427" w:rsidRDefault="00710FB3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15</w:t>
            </w:r>
            <w:r w:rsidR="002338DF" w:rsidRPr="00CA1427">
              <w:rPr>
                <w:rFonts w:cs="Calibri"/>
                <w:b/>
                <w:bCs/>
              </w:rPr>
              <w:t>%</w:t>
            </w:r>
          </w:p>
        </w:tc>
      </w:tr>
      <w:tr w:rsidR="00710FB3" w14:paraId="5093BF6C" w14:textId="77777777" w:rsidTr="00B357DC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4B075BBB" w14:textId="77777777" w:rsidR="00710FB3" w:rsidRPr="00CA1427" w:rsidRDefault="00710FB3" w:rsidP="00992477">
            <w:pPr>
              <w:jc w:val="both"/>
            </w:pPr>
            <w:r w:rsidRPr="00CA1427">
              <w:t>Udział suchej masy w substracie</w:t>
            </w:r>
            <w:r>
              <w:t xml:space="preserve"> </w:t>
            </w:r>
            <w:r w:rsidRPr="00CA1427">
              <w:t>[% s.m.]</w:t>
            </w:r>
          </w:p>
        </w:tc>
        <w:tc>
          <w:tcPr>
            <w:tcW w:w="1559" w:type="dxa"/>
            <w:vAlign w:val="center"/>
          </w:tcPr>
          <w:p w14:paraId="7456E4A8" w14:textId="399786B4" w:rsidR="00710FB3" w:rsidRPr="00CA1427" w:rsidRDefault="4FAEFACE" w:rsidP="003D1E8E">
            <w:pPr>
              <w:spacing w:line="276" w:lineRule="auto"/>
              <w:jc w:val="center"/>
            </w:pPr>
            <w:r>
              <w:t>41,1</w:t>
            </w:r>
          </w:p>
        </w:tc>
        <w:tc>
          <w:tcPr>
            <w:tcW w:w="1559" w:type="dxa"/>
            <w:vAlign w:val="center"/>
          </w:tcPr>
          <w:p w14:paraId="448EE510" w14:textId="5771532B" w:rsidR="00710FB3" w:rsidRPr="00CA1427" w:rsidRDefault="2558C29D" w:rsidP="40B5F863">
            <w:pPr>
              <w:spacing w:line="276" w:lineRule="auto"/>
              <w:jc w:val="center"/>
              <w:rPr>
                <w:rFonts w:eastAsia="Calibri" w:cs="Calibri"/>
              </w:rPr>
            </w:pPr>
            <w:r>
              <w:t>9,3</w:t>
            </w:r>
          </w:p>
        </w:tc>
        <w:tc>
          <w:tcPr>
            <w:tcW w:w="1559" w:type="dxa"/>
            <w:vAlign w:val="center"/>
          </w:tcPr>
          <w:p w14:paraId="38F65D2C" w14:textId="3A38A656" w:rsidR="00710FB3" w:rsidRPr="00CA1427" w:rsidRDefault="39F82FB6" w:rsidP="003D1E8E">
            <w:pPr>
              <w:spacing w:line="276" w:lineRule="auto"/>
              <w:jc w:val="center"/>
            </w:pPr>
            <w:r>
              <w:t>2</w:t>
            </w:r>
            <w:r w:rsidR="6520A85B">
              <w:t>6,0</w:t>
            </w:r>
          </w:p>
        </w:tc>
        <w:tc>
          <w:tcPr>
            <w:tcW w:w="1701" w:type="dxa"/>
            <w:vAlign w:val="center"/>
          </w:tcPr>
          <w:p w14:paraId="5E6129F7" w14:textId="5B632F2A" w:rsidR="00710FB3" w:rsidRPr="00CA1427" w:rsidRDefault="7C3AC48B" w:rsidP="003D1E8E">
            <w:pPr>
              <w:spacing w:line="276" w:lineRule="auto"/>
              <w:jc w:val="center"/>
            </w:pPr>
            <w:r>
              <w:t>24,5</w:t>
            </w:r>
          </w:p>
        </w:tc>
      </w:tr>
      <w:tr w:rsidR="00710FB3" w14:paraId="54CA2204" w14:textId="77777777" w:rsidTr="00B357DC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4F237224" w14:textId="77777777" w:rsidR="00710FB3" w:rsidRPr="00CA1427" w:rsidRDefault="00710FB3" w:rsidP="00992477">
            <w:pPr>
              <w:jc w:val="both"/>
            </w:pPr>
            <w:r w:rsidRPr="00CA1427">
              <w:t>Udział suchej masy organicznej w substracie</w:t>
            </w:r>
            <w:r>
              <w:t xml:space="preserve"> </w:t>
            </w:r>
            <w:r w:rsidRPr="00CA1427">
              <w:t>[% s.m.o.]</w:t>
            </w:r>
          </w:p>
        </w:tc>
        <w:tc>
          <w:tcPr>
            <w:tcW w:w="1559" w:type="dxa"/>
            <w:vAlign w:val="center"/>
          </w:tcPr>
          <w:p w14:paraId="1DDEBC1A" w14:textId="3D468A0C" w:rsidR="00710FB3" w:rsidRPr="00CA1427" w:rsidRDefault="637B0DF8" w:rsidP="003D1E8E">
            <w:pPr>
              <w:spacing w:line="276" w:lineRule="auto"/>
              <w:jc w:val="center"/>
            </w:pPr>
            <w:r>
              <w:t>71,9</w:t>
            </w:r>
          </w:p>
        </w:tc>
        <w:tc>
          <w:tcPr>
            <w:tcW w:w="1559" w:type="dxa"/>
            <w:vAlign w:val="center"/>
          </w:tcPr>
          <w:p w14:paraId="04E2EFF0" w14:textId="1AD57A27" w:rsidR="00710FB3" w:rsidRPr="00CA1427" w:rsidRDefault="39F82FB6" w:rsidP="003D1E8E">
            <w:pPr>
              <w:spacing w:line="276" w:lineRule="auto"/>
              <w:jc w:val="center"/>
            </w:pPr>
            <w:r>
              <w:t>7</w:t>
            </w:r>
            <w:r w:rsidR="04E448C2">
              <w:t>9,1</w:t>
            </w:r>
          </w:p>
        </w:tc>
        <w:tc>
          <w:tcPr>
            <w:tcW w:w="1559" w:type="dxa"/>
            <w:vAlign w:val="center"/>
          </w:tcPr>
          <w:p w14:paraId="111B9066" w14:textId="67F185C5" w:rsidR="00710FB3" w:rsidRPr="00CA1427" w:rsidRDefault="5F736B95" w:rsidP="003D1E8E">
            <w:pPr>
              <w:spacing w:line="276" w:lineRule="auto"/>
              <w:jc w:val="center"/>
            </w:pPr>
            <w:r>
              <w:t>73,2</w:t>
            </w:r>
          </w:p>
        </w:tc>
        <w:tc>
          <w:tcPr>
            <w:tcW w:w="1701" w:type="dxa"/>
            <w:vAlign w:val="center"/>
          </w:tcPr>
          <w:p w14:paraId="697F5419" w14:textId="2B17BB27" w:rsidR="00710FB3" w:rsidRPr="00CA1427" w:rsidRDefault="39F82FB6" w:rsidP="003D1E8E">
            <w:pPr>
              <w:spacing w:line="276" w:lineRule="auto"/>
              <w:jc w:val="center"/>
            </w:pPr>
            <w:r>
              <w:t>8</w:t>
            </w:r>
            <w:r w:rsidR="0D64EF8E">
              <w:t>1,8</w:t>
            </w:r>
          </w:p>
        </w:tc>
      </w:tr>
      <w:tr w:rsidR="00710FB3" w14:paraId="073C93EA" w14:textId="2BFE78B1" w:rsidTr="00B357DC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13B6DA79" w14:textId="08FC6E19" w:rsidR="00710FB3" w:rsidRPr="00CA1427" w:rsidRDefault="00710FB3" w:rsidP="00992477">
            <w:pPr>
              <w:spacing w:before="80" w:line="276" w:lineRule="auto"/>
              <w:jc w:val="both"/>
            </w:pPr>
            <w:r>
              <w:t>W</w:t>
            </w:r>
            <w:r w:rsidRPr="000A3406">
              <w:t xml:space="preserve">ydajność biogazowa z jednostki masy </w:t>
            </w:r>
            <w:r>
              <w:t>substratu</w:t>
            </w:r>
            <w:r w:rsidRPr="000A3406">
              <w:t xml:space="preserve"> [m3/t s.m.o.], </w:t>
            </w:r>
          </w:p>
        </w:tc>
        <w:tc>
          <w:tcPr>
            <w:tcW w:w="1559" w:type="dxa"/>
            <w:vAlign w:val="center"/>
          </w:tcPr>
          <w:p w14:paraId="68E80FAC" w14:textId="2CFE9FC7" w:rsidR="00710FB3" w:rsidRPr="00CA1427" w:rsidRDefault="5EFD6DBB" w:rsidP="6EAC273F">
            <w:pPr>
              <w:spacing w:line="276" w:lineRule="auto"/>
              <w:jc w:val="center"/>
              <w:rPr>
                <w:rFonts w:cs="Calibri"/>
              </w:rPr>
            </w:pPr>
            <w:r w:rsidRPr="6EAC273F">
              <w:rPr>
                <w:rFonts w:cs="Calibri"/>
              </w:rPr>
              <w:t>218,7</w:t>
            </w:r>
          </w:p>
        </w:tc>
        <w:tc>
          <w:tcPr>
            <w:tcW w:w="1559" w:type="dxa"/>
            <w:vAlign w:val="center"/>
          </w:tcPr>
          <w:p w14:paraId="29AE30C6" w14:textId="0AA3B75E" w:rsidR="00710FB3" w:rsidRPr="00CA1427" w:rsidRDefault="48C66895" w:rsidP="003D1E8E">
            <w:pPr>
              <w:spacing w:line="276" w:lineRule="auto"/>
              <w:jc w:val="center"/>
            </w:pPr>
            <w:r>
              <w:t>221,8</w:t>
            </w:r>
          </w:p>
        </w:tc>
        <w:tc>
          <w:tcPr>
            <w:tcW w:w="1559" w:type="dxa"/>
            <w:vAlign w:val="center"/>
          </w:tcPr>
          <w:p w14:paraId="1A91D600" w14:textId="077D6FF6" w:rsidR="00710FB3" w:rsidRPr="00CA1427" w:rsidRDefault="11449CEC" w:rsidP="003D1E8E">
            <w:pPr>
              <w:spacing w:line="276" w:lineRule="auto"/>
              <w:jc w:val="center"/>
            </w:pPr>
            <w:r>
              <w:t>690,0</w:t>
            </w:r>
          </w:p>
        </w:tc>
        <w:tc>
          <w:tcPr>
            <w:tcW w:w="1701" w:type="dxa"/>
            <w:vAlign w:val="center"/>
          </w:tcPr>
          <w:p w14:paraId="67CB8F12" w14:textId="15B1495C" w:rsidR="00710FB3" w:rsidRPr="00CA1427" w:rsidRDefault="4B36B1E4" w:rsidP="003D1E8E">
            <w:pPr>
              <w:spacing w:line="276" w:lineRule="auto"/>
              <w:jc w:val="center"/>
            </w:pPr>
            <w:r>
              <w:t>359,5</w:t>
            </w:r>
          </w:p>
        </w:tc>
      </w:tr>
      <w:tr w:rsidR="00710FB3" w14:paraId="3732B541" w14:textId="77777777" w:rsidTr="00B357DC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2D7CA44B" w14:textId="77777777" w:rsidR="00710FB3" w:rsidRPr="00CA1427" w:rsidRDefault="00710FB3" w:rsidP="00992477">
            <w:pPr>
              <w:spacing w:before="80" w:line="276" w:lineRule="auto"/>
              <w:jc w:val="both"/>
            </w:pPr>
            <w:r w:rsidRPr="000A3406">
              <w:t>Zawartość procentowa metanu w biogazie [%CH</w:t>
            </w:r>
            <w:r w:rsidRPr="003D1E8E">
              <w:rPr>
                <w:vertAlign w:val="subscript"/>
              </w:rPr>
              <w:t>4</w:t>
            </w:r>
            <w:r w:rsidRPr="000A3406">
              <w:t>]</w:t>
            </w:r>
          </w:p>
        </w:tc>
        <w:tc>
          <w:tcPr>
            <w:tcW w:w="1559" w:type="dxa"/>
            <w:vAlign w:val="center"/>
          </w:tcPr>
          <w:p w14:paraId="21B7AD09" w14:textId="13F55C81" w:rsidR="00710FB3" w:rsidRPr="00CA1427" w:rsidRDefault="4BE29F5D" w:rsidP="6EAC273F">
            <w:pPr>
              <w:spacing w:line="276" w:lineRule="auto"/>
              <w:jc w:val="center"/>
            </w:pPr>
            <w:r>
              <w:t>59,0</w:t>
            </w:r>
          </w:p>
        </w:tc>
        <w:tc>
          <w:tcPr>
            <w:tcW w:w="1559" w:type="dxa"/>
            <w:vAlign w:val="center"/>
          </w:tcPr>
          <w:p w14:paraId="1E75F94E" w14:textId="7507DC4C" w:rsidR="00710FB3" w:rsidRPr="00CA1427" w:rsidRDefault="2BBF5901" w:rsidP="003D1E8E">
            <w:pPr>
              <w:spacing w:line="276" w:lineRule="auto"/>
              <w:jc w:val="center"/>
            </w:pPr>
            <w:r>
              <w:t>59,7</w:t>
            </w:r>
          </w:p>
        </w:tc>
        <w:tc>
          <w:tcPr>
            <w:tcW w:w="1559" w:type="dxa"/>
            <w:vAlign w:val="center"/>
          </w:tcPr>
          <w:p w14:paraId="2EE9E04E" w14:textId="7ED642EF" w:rsidR="00710FB3" w:rsidRPr="00CA1427" w:rsidRDefault="39F82FB6" w:rsidP="003D1E8E">
            <w:pPr>
              <w:spacing w:line="276" w:lineRule="auto"/>
              <w:jc w:val="center"/>
            </w:pPr>
            <w:r>
              <w:t>5</w:t>
            </w:r>
            <w:r w:rsidR="5D48D7F1">
              <w:t>7,3</w:t>
            </w:r>
          </w:p>
        </w:tc>
        <w:tc>
          <w:tcPr>
            <w:tcW w:w="1701" w:type="dxa"/>
            <w:vAlign w:val="center"/>
          </w:tcPr>
          <w:p w14:paraId="5D4EE84D" w14:textId="62CC6018" w:rsidR="00710FB3" w:rsidRPr="00CA1427" w:rsidRDefault="39F82FB6" w:rsidP="003D1E8E">
            <w:pPr>
              <w:spacing w:line="276" w:lineRule="auto"/>
              <w:jc w:val="center"/>
            </w:pPr>
            <w:r>
              <w:t>5</w:t>
            </w:r>
            <w:r w:rsidR="59A5C8F6">
              <w:t>9,5</w:t>
            </w:r>
          </w:p>
        </w:tc>
      </w:tr>
    </w:tbl>
    <w:p w14:paraId="7A29B273" w14:textId="3EDF7C3A" w:rsidR="007E4843" w:rsidRDefault="007E4843" w:rsidP="00992477">
      <w:pPr>
        <w:spacing w:after="160" w:line="276" w:lineRule="auto"/>
        <w:jc w:val="both"/>
        <w:rPr>
          <w:lang w:val="pl-PL"/>
        </w:rPr>
      </w:pPr>
    </w:p>
    <w:p w14:paraId="23DD6B8B" w14:textId="51A5AC70" w:rsidR="00CC7426" w:rsidRDefault="00CC7426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205749DE" w14:textId="77777777" w:rsidR="00CA7E2E" w:rsidRDefault="00CA7E2E" w:rsidP="00992477">
      <w:pPr>
        <w:pStyle w:val="Legenda"/>
        <w:keepNext/>
        <w:jc w:val="both"/>
        <w:rPr>
          <w:ins w:id="36" w:author="Autor"/>
        </w:rPr>
      </w:pPr>
    </w:p>
    <w:p w14:paraId="712FB71F" w14:textId="77777777" w:rsidR="00CA7E2E" w:rsidRDefault="00CA7E2E" w:rsidP="00992477">
      <w:pPr>
        <w:pStyle w:val="Legenda"/>
        <w:keepNext/>
        <w:jc w:val="both"/>
        <w:rPr>
          <w:ins w:id="37" w:author="Autor"/>
        </w:rPr>
      </w:pPr>
    </w:p>
    <w:p w14:paraId="70E52BAF" w14:textId="5102BD94" w:rsidR="002338DF" w:rsidRDefault="0094070B" w:rsidP="00992477">
      <w:pPr>
        <w:pStyle w:val="Legenda"/>
        <w:keepNext/>
        <w:jc w:val="both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4</w:t>
      </w:r>
      <w:r>
        <w:fldChar w:fldCharType="end"/>
      </w:r>
      <w:r>
        <w:t xml:space="preserve">. Opis </w:t>
      </w:r>
      <w:r w:rsidR="00A377B7">
        <w:t xml:space="preserve">wariantu substratowego </w:t>
      </w:r>
      <w:r>
        <w:t>W4</w:t>
      </w: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3823"/>
        <w:gridCol w:w="3118"/>
        <w:gridCol w:w="3260"/>
      </w:tblGrid>
      <w:tr w:rsidR="002338DF" w:rsidRPr="00B85D69" w14:paraId="1DCFF02D" w14:textId="77777777" w:rsidTr="10273D56">
        <w:trPr>
          <w:jc w:val="center"/>
        </w:trPr>
        <w:tc>
          <w:tcPr>
            <w:tcW w:w="10201" w:type="dxa"/>
            <w:gridSpan w:val="3"/>
            <w:shd w:val="clear" w:color="auto" w:fill="D9D9D9" w:themeFill="background1" w:themeFillShade="D9"/>
          </w:tcPr>
          <w:p w14:paraId="2313C310" w14:textId="12CC3D88" w:rsidR="002338DF" w:rsidRPr="00CA1427" w:rsidRDefault="00A377B7" w:rsidP="003D1E8E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Wariant substratowy</w:t>
            </w:r>
            <w:r w:rsidRPr="00CA1427">
              <w:rPr>
                <w:b/>
              </w:rPr>
              <w:t xml:space="preserve"> </w:t>
            </w:r>
            <w:r w:rsidR="002338DF" w:rsidRPr="00CA1427">
              <w:rPr>
                <w:b/>
              </w:rPr>
              <w:t>W</w:t>
            </w:r>
            <w:r w:rsidR="002338DF">
              <w:rPr>
                <w:b/>
              </w:rPr>
              <w:t>4</w:t>
            </w:r>
          </w:p>
          <w:p w14:paraId="4F2371C2" w14:textId="45649B4B" w:rsidR="002338DF" w:rsidRPr="003C14E6" w:rsidRDefault="002338DF" w:rsidP="00B357DC">
            <w:pPr>
              <w:spacing w:before="80" w:after="80"/>
              <w:rPr>
                <w:b/>
                <w:sz w:val="22"/>
                <w:szCs w:val="22"/>
              </w:rPr>
            </w:pPr>
            <w:del w:id="38" w:author="Autor">
              <w:r w:rsidRPr="00CA1427" w:rsidDel="00924499">
                <w:rPr>
                  <w:b/>
                </w:rPr>
                <w:delText xml:space="preserve">Substrat bazowy: </w:delText>
              </w:r>
              <w:r w:rsidR="004305FF" w:rsidDel="00924499">
                <w:rPr>
                  <w:b/>
                  <w:szCs w:val="22"/>
                </w:rPr>
                <w:delText>kiszonka z trawy</w:delText>
              </w:r>
            </w:del>
          </w:p>
        </w:tc>
      </w:tr>
      <w:tr w:rsidR="004305FF" w14:paraId="55F7376E" w14:textId="77777777" w:rsidTr="00B357DC">
        <w:trPr>
          <w:trHeight w:val="717"/>
          <w:jc w:val="center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4D3DB9E0" w14:textId="7F863940" w:rsidR="004305FF" w:rsidDel="00CA7E2E" w:rsidRDefault="004305FF" w:rsidP="00992477">
            <w:pPr>
              <w:spacing w:line="276" w:lineRule="auto"/>
              <w:jc w:val="both"/>
              <w:rPr>
                <w:del w:id="39" w:author="Autor"/>
              </w:rPr>
            </w:pPr>
          </w:p>
          <w:p w14:paraId="5410A3CF" w14:textId="77777777" w:rsidR="004305FF" w:rsidRPr="00CA1427" w:rsidRDefault="004305FF" w:rsidP="00992477">
            <w:pPr>
              <w:spacing w:line="276" w:lineRule="auto"/>
              <w:jc w:val="both"/>
            </w:pPr>
            <w:r>
              <w:t>Parametr: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6667CDCF" w14:textId="5C73599E" w:rsidR="004305FF" w:rsidRPr="00CA1427" w:rsidRDefault="004305FF" w:rsidP="008B2525">
            <w:pPr>
              <w:jc w:val="center"/>
            </w:pPr>
            <w:r>
              <w:t>Kiszonka z trawy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7AE59E4F" w14:textId="3E573C9D" w:rsidR="004305FF" w:rsidRPr="00CA1427" w:rsidRDefault="004305FF" w:rsidP="008B2525">
            <w:pPr>
              <w:jc w:val="center"/>
              <w:rPr>
                <w:b/>
              </w:rPr>
            </w:pPr>
            <w:r>
              <w:t>Odpady kat. 3</w:t>
            </w:r>
          </w:p>
        </w:tc>
      </w:tr>
      <w:tr w:rsidR="004305FF" w14:paraId="22586558" w14:textId="77777777" w:rsidTr="10273D56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0816652F" w14:textId="77777777" w:rsidR="004305FF" w:rsidRPr="00CA1427" w:rsidRDefault="004305FF" w:rsidP="00992477">
            <w:pPr>
              <w:jc w:val="both"/>
            </w:pPr>
            <w:r w:rsidRPr="00CA1427">
              <w:t>Udział masowy w mieszance</w:t>
            </w:r>
            <w:r>
              <w:t xml:space="preserve"> </w:t>
            </w:r>
            <w:r w:rsidRPr="00CA1427">
              <w:t>[%]</w:t>
            </w:r>
          </w:p>
        </w:tc>
        <w:tc>
          <w:tcPr>
            <w:tcW w:w="3118" w:type="dxa"/>
            <w:vAlign w:val="center"/>
          </w:tcPr>
          <w:p w14:paraId="1DC4D918" w14:textId="013D6D76" w:rsidR="004305FF" w:rsidRPr="00CA1427" w:rsidRDefault="004305F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82%</w:t>
            </w:r>
          </w:p>
        </w:tc>
        <w:tc>
          <w:tcPr>
            <w:tcW w:w="3260" w:type="dxa"/>
            <w:vAlign w:val="center"/>
          </w:tcPr>
          <w:p w14:paraId="7813956D" w14:textId="1E15DA6A" w:rsidR="004305FF" w:rsidRPr="00CA1427" w:rsidRDefault="004305F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1</w:t>
            </w:r>
            <w:r w:rsidRPr="00CA1427">
              <w:rPr>
                <w:rFonts w:cs="Calibri"/>
                <w:b/>
                <w:bCs/>
              </w:rPr>
              <w:t>8%</w:t>
            </w:r>
          </w:p>
        </w:tc>
      </w:tr>
      <w:tr w:rsidR="00710FB3" w14:paraId="0667EB19" w14:textId="77777777" w:rsidTr="10273D56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3434A66E" w14:textId="77777777" w:rsidR="00710FB3" w:rsidRPr="00CA1427" w:rsidRDefault="00710FB3" w:rsidP="00992477">
            <w:pPr>
              <w:jc w:val="both"/>
            </w:pPr>
            <w:r w:rsidRPr="00CA1427">
              <w:t>Udział suchej masy w substracie</w:t>
            </w:r>
            <w:r>
              <w:t xml:space="preserve"> </w:t>
            </w:r>
            <w:r w:rsidRPr="00CA1427">
              <w:t>[% s.m.]</w:t>
            </w:r>
          </w:p>
        </w:tc>
        <w:tc>
          <w:tcPr>
            <w:tcW w:w="3118" w:type="dxa"/>
            <w:vAlign w:val="center"/>
          </w:tcPr>
          <w:p w14:paraId="01C68A25" w14:textId="4EFAB1EA" w:rsidR="00710FB3" w:rsidRPr="00CA1427" w:rsidRDefault="7FB8DC90" w:rsidP="003D1E8E">
            <w:pPr>
              <w:spacing w:line="276" w:lineRule="auto"/>
              <w:jc w:val="center"/>
            </w:pPr>
            <w:r>
              <w:t>33,6</w:t>
            </w:r>
          </w:p>
        </w:tc>
        <w:tc>
          <w:tcPr>
            <w:tcW w:w="3260" w:type="dxa"/>
            <w:vAlign w:val="center"/>
          </w:tcPr>
          <w:p w14:paraId="15054655" w14:textId="645F10AE" w:rsidR="00710FB3" w:rsidRPr="00CA1427" w:rsidRDefault="39F82FB6" w:rsidP="003D1E8E">
            <w:pPr>
              <w:spacing w:line="276" w:lineRule="auto"/>
              <w:jc w:val="center"/>
            </w:pPr>
            <w:r>
              <w:t>2</w:t>
            </w:r>
            <w:r w:rsidR="35EC2E76">
              <w:t>6,0</w:t>
            </w:r>
          </w:p>
        </w:tc>
      </w:tr>
      <w:tr w:rsidR="00710FB3" w14:paraId="523D1D2C" w14:textId="77777777" w:rsidTr="10273D56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5BB2C4BE" w14:textId="77777777" w:rsidR="00710FB3" w:rsidRPr="00CA1427" w:rsidRDefault="00710FB3" w:rsidP="00992477">
            <w:pPr>
              <w:jc w:val="both"/>
            </w:pPr>
            <w:r w:rsidRPr="00CA1427">
              <w:t>Udział suchej masy organicznej w substracie</w:t>
            </w:r>
            <w:r>
              <w:t xml:space="preserve"> </w:t>
            </w:r>
            <w:r w:rsidRPr="00CA1427">
              <w:t>[% s.m.o.]</w:t>
            </w:r>
          </w:p>
        </w:tc>
        <w:tc>
          <w:tcPr>
            <w:tcW w:w="3118" w:type="dxa"/>
            <w:vAlign w:val="center"/>
          </w:tcPr>
          <w:p w14:paraId="5599EDD9" w14:textId="2E788741" w:rsidR="00710FB3" w:rsidRPr="00CA1427" w:rsidRDefault="09DE1DC9" w:rsidP="003D1E8E">
            <w:pPr>
              <w:spacing w:line="276" w:lineRule="auto"/>
              <w:jc w:val="center"/>
            </w:pPr>
            <w:r>
              <w:t>81,3</w:t>
            </w:r>
          </w:p>
        </w:tc>
        <w:tc>
          <w:tcPr>
            <w:tcW w:w="3260" w:type="dxa"/>
            <w:vAlign w:val="center"/>
          </w:tcPr>
          <w:p w14:paraId="6397D116" w14:textId="229AAE4C" w:rsidR="00710FB3" w:rsidRPr="00CA1427" w:rsidRDefault="72252D3F" w:rsidP="003D1E8E">
            <w:pPr>
              <w:spacing w:line="276" w:lineRule="auto"/>
              <w:jc w:val="center"/>
            </w:pPr>
            <w:r>
              <w:t>73,2</w:t>
            </w:r>
          </w:p>
        </w:tc>
      </w:tr>
      <w:tr w:rsidR="00710FB3" w14:paraId="1BFB7C29" w14:textId="7D8031E9" w:rsidTr="10273D56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4B1ADEE9" w14:textId="35E3F0F6" w:rsidR="00710FB3" w:rsidRPr="00CA1427" w:rsidRDefault="7B752D10" w:rsidP="00992477">
            <w:pPr>
              <w:spacing w:before="80" w:line="276" w:lineRule="auto"/>
              <w:jc w:val="both"/>
            </w:pPr>
            <w:r>
              <w:t>Wydajność biogazowa z jednostki masy substratu [m</w:t>
            </w:r>
            <w:r w:rsidRPr="10273D56">
              <w:rPr>
                <w:vertAlign w:val="superscript"/>
              </w:rPr>
              <w:t>3</w:t>
            </w:r>
            <w:r>
              <w:t xml:space="preserve">/t s.m.o.], </w:t>
            </w:r>
          </w:p>
        </w:tc>
        <w:tc>
          <w:tcPr>
            <w:tcW w:w="3118" w:type="dxa"/>
            <w:vAlign w:val="center"/>
          </w:tcPr>
          <w:p w14:paraId="04F14D4E" w14:textId="6E51A1D4" w:rsidR="00710FB3" w:rsidRPr="00CA1427" w:rsidRDefault="5E22794E" w:rsidP="003D1E8E">
            <w:pPr>
              <w:spacing w:line="276" w:lineRule="auto"/>
              <w:jc w:val="center"/>
            </w:pPr>
            <w:r>
              <w:t>331,1</w:t>
            </w:r>
          </w:p>
        </w:tc>
        <w:tc>
          <w:tcPr>
            <w:tcW w:w="3260" w:type="dxa"/>
            <w:vAlign w:val="center"/>
          </w:tcPr>
          <w:p w14:paraId="0D449B03" w14:textId="42EC58C9" w:rsidR="00710FB3" w:rsidRPr="00CA1427" w:rsidRDefault="3794C866" w:rsidP="003D1E8E">
            <w:pPr>
              <w:spacing w:line="276" w:lineRule="auto"/>
              <w:jc w:val="center"/>
            </w:pPr>
            <w:r>
              <w:t>690,0</w:t>
            </w:r>
          </w:p>
        </w:tc>
      </w:tr>
      <w:tr w:rsidR="00710FB3" w14:paraId="244DC1B5" w14:textId="77777777" w:rsidTr="10273D56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0DC1C247" w14:textId="77777777" w:rsidR="00710FB3" w:rsidRPr="00CA1427" w:rsidRDefault="00710FB3" w:rsidP="00992477">
            <w:pPr>
              <w:spacing w:before="80" w:line="276" w:lineRule="auto"/>
              <w:jc w:val="both"/>
            </w:pPr>
            <w:r w:rsidRPr="000A3406">
              <w:t>Zawartość procentowa metanu w biogazie [%CH</w:t>
            </w:r>
            <w:r w:rsidRPr="003D1E8E">
              <w:rPr>
                <w:vertAlign w:val="subscript"/>
              </w:rPr>
              <w:t>4</w:t>
            </w:r>
            <w:r w:rsidRPr="000A3406">
              <w:t>]</w:t>
            </w:r>
          </w:p>
        </w:tc>
        <w:tc>
          <w:tcPr>
            <w:tcW w:w="3118" w:type="dxa"/>
            <w:vAlign w:val="center"/>
          </w:tcPr>
          <w:p w14:paraId="02D6BEB9" w14:textId="0775B962" w:rsidR="00710FB3" w:rsidRPr="00CA1427" w:rsidRDefault="39F82FB6" w:rsidP="003D1E8E">
            <w:pPr>
              <w:spacing w:line="276" w:lineRule="auto"/>
              <w:jc w:val="center"/>
            </w:pPr>
            <w:r>
              <w:t>5</w:t>
            </w:r>
            <w:r w:rsidR="22D2AECD">
              <w:t>4,1</w:t>
            </w:r>
          </w:p>
        </w:tc>
        <w:tc>
          <w:tcPr>
            <w:tcW w:w="3260" w:type="dxa"/>
            <w:vAlign w:val="center"/>
          </w:tcPr>
          <w:p w14:paraId="7EFBFE0A" w14:textId="5F9A9746" w:rsidR="00710FB3" w:rsidRPr="00CA1427" w:rsidRDefault="39F82FB6" w:rsidP="003D1E8E">
            <w:pPr>
              <w:spacing w:line="276" w:lineRule="auto"/>
              <w:jc w:val="center"/>
            </w:pPr>
            <w:r>
              <w:t>5</w:t>
            </w:r>
            <w:r w:rsidR="75F68F0F">
              <w:t>7,3</w:t>
            </w:r>
          </w:p>
        </w:tc>
      </w:tr>
    </w:tbl>
    <w:p w14:paraId="433B7737" w14:textId="63A5A649" w:rsidR="0094070B" w:rsidRDefault="0094070B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1B979B66" w14:textId="33566309" w:rsidR="00DB7684" w:rsidRDefault="00DB7684" w:rsidP="00992477">
      <w:pPr>
        <w:spacing w:after="160" w:line="276" w:lineRule="auto"/>
        <w:jc w:val="both"/>
        <w:rPr>
          <w:ins w:id="40" w:author="Autor"/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142230B5" w14:textId="21DD7FFB" w:rsidR="00CA7E2E" w:rsidRDefault="00CA7E2E" w:rsidP="00992477">
      <w:pPr>
        <w:spacing w:after="160" w:line="276" w:lineRule="auto"/>
        <w:jc w:val="both"/>
        <w:rPr>
          <w:ins w:id="41" w:author="Autor"/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49839082" w14:textId="77777777" w:rsidR="00CA7E2E" w:rsidRDefault="00CA7E2E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70EE0113" w14:textId="05CF781E" w:rsidR="004305FF" w:rsidRDefault="0094070B" w:rsidP="00992477">
      <w:pPr>
        <w:pStyle w:val="Legenda"/>
        <w:keepNext/>
        <w:jc w:val="both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5</w:t>
      </w:r>
      <w:r>
        <w:fldChar w:fldCharType="end"/>
      </w:r>
      <w:r>
        <w:t xml:space="preserve">. Opis </w:t>
      </w:r>
      <w:r w:rsidR="00A377B7">
        <w:t xml:space="preserve">wariantu substratowego </w:t>
      </w:r>
      <w:r>
        <w:t>W5</w:t>
      </w: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3823"/>
        <w:gridCol w:w="2126"/>
        <w:gridCol w:w="2126"/>
        <w:gridCol w:w="2126"/>
      </w:tblGrid>
      <w:tr w:rsidR="004305FF" w:rsidRPr="00B85D69" w14:paraId="1871FFF7" w14:textId="77777777" w:rsidTr="6EAC273F">
        <w:trPr>
          <w:jc w:val="center"/>
        </w:trPr>
        <w:tc>
          <w:tcPr>
            <w:tcW w:w="10201" w:type="dxa"/>
            <w:gridSpan w:val="4"/>
            <w:shd w:val="clear" w:color="auto" w:fill="D9D9D9" w:themeFill="background1" w:themeFillShade="D9"/>
          </w:tcPr>
          <w:p w14:paraId="68E8EE89" w14:textId="7132D5EF" w:rsidR="004305FF" w:rsidRPr="00CA1427" w:rsidRDefault="00A377B7" w:rsidP="003D1E8E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Wariant substratowy</w:t>
            </w:r>
            <w:r w:rsidRPr="00CA1427">
              <w:rPr>
                <w:b/>
              </w:rPr>
              <w:t xml:space="preserve"> </w:t>
            </w:r>
            <w:r w:rsidR="004305FF" w:rsidRPr="00CA1427">
              <w:rPr>
                <w:b/>
              </w:rPr>
              <w:t>W</w:t>
            </w:r>
            <w:r w:rsidR="004305FF">
              <w:rPr>
                <w:b/>
              </w:rPr>
              <w:t>5</w:t>
            </w:r>
          </w:p>
          <w:p w14:paraId="56626964" w14:textId="0B715AE5" w:rsidR="004305FF" w:rsidRPr="003C14E6" w:rsidRDefault="004305FF" w:rsidP="00B357DC">
            <w:pPr>
              <w:spacing w:before="80" w:after="80"/>
              <w:rPr>
                <w:b/>
                <w:sz w:val="22"/>
                <w:szCs w:val="22"/>
              </w:rPr>
            </w:pPr>
            <w:del w:id="42" w:author="Autor">
              <w:r w:rsidRPr="00CA1427" w:rsidDel="00924499">
                <w:rPr>
                  <w:b/>
                </w:rPr>
                <w:delText xml:space="preserve">Substrat bazowy: </w:delText>
              </w:r>
              <w:r w:rsidDel="00924499">
                <w:rPr>
                  <w:b/>
                  <w:szCs w:val="22"/>
                </w:rPr>
                <w:delText xml:space="preserve">wytłoki </w:delText>
              </w:r>
              <w:r w:rsidR="004130E2" w:rsidDel="00924499">
                <w:rPr>
                  <w:b/>
                  <w:szCs w:val="22"/>
                </w:rPr>
                <w:delText>owocowo-warzywne</w:delText>
              </w:r>
            </w:del>
          </w:p>
        </w:tc>
      </w:tr>
      <w:tr w:rsidR="004305FF" w14:paraId="44374816" w14:textId="77777777" w:rsidTr="00B357DC">
        <w:trPr>
          <w:trHeight w:val="746"/>
          <w:jc w:val="center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68756A04" w14:textId="602CE866" w:rsidR="004305FF" w:rsidDel="00CA7E2E" w:rsidRDefault="004305FF" w:rsidP="00992477">
            <w:pPr>
              <w:spacing w:line="276" w:lineRule="auto"/>
              <w:jc w:val="both"/>
              <w:rPr>
                <w:del w:id="43" w:author="Autor"/>
              </w:rPr>
            </w:pPr>
          </w:p>
          <w:p w14:paraId="7B70F9A2" w14:textId="77777777" w:rsidR="004305FF" w:rsidRPr="00CA1427" w:rsidRDefault="004305FF" w:rsidP="00992477">
            <w:pPr>
              <w:spacing w:line="276" w:lineRule="auto"/>
              <w:jc w:val="both"/>
            </w:pPr>
            <w:r>
              <w:t>Parametr: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825C86B" w14:textId="590BAB2D" w:rsidR="004305FF" w:rsidRPr="00CA1427" w:rsidRDefault="004305FF" w:rsidP="008B2525">
            <w:pPr>
              <w:jc w:val="center"/>
            </w:pPr>
            <w:r>
              <w:t>Kiszonka z trawy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C86816C" w14:textId="7E5EC45A" w:rsidR="004305FF" w:rsidRPr="00CA1427" w:rsidRDefault="004305FF" w:rsidP="004130E2">
            <w:pPr>
              <w:jc w:val="center"/>
            </w:pPr>
            <w:r>
              <w:t xml:space="preserve">Wytłoki </w:t>
            </w:r>
            <w:r w:rsidR="004130E2">
              <w:t>owocowo-warzywne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18E8955" w14:textId="20694D4C" w:rsidR="004305FF" w:rsidRPr="004305FF" w:rsidRDefault="004305FF" w:rsidP="008B2525">
            <w:pPr>
              <w:jc w:val="center"/>
            </w:pPr>
            <w:r>
              <w:t>Wywar z gorzelni</w:t>
            </w:r>
          </w:p>
        </w:tc>
      </w:tr>
      <w:tr w:rsidR="004305FF" w14:paraId="7BA8A886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17D55567" w14:textId="77777777" w:rsidR="004305FF" w:rsidRPr="00CA1427" w:rsidRDefault="004305FF" w:rsidP="00992477">
            <w:pPr>
              <w:jc w:val="both"/>
            </w:pPr>
            <w:r w:rsidRPr="00CA1427">
              <w:t>Udział masowy w mieszance</w:t>
            </w:r>
            <w:r>
              <w:t xml:space="preserve"> </w:t>
            </w:r>
            <w:r w:rsidRPr="00CA1427">
              <w:t>[%]</w:t>
            </w:r>
          </w:p>
        </w:tc>
        <w:tc>
          <w:tcPr>
            <w:tcW w:w="2126" w:type="dxa"/>
            <w:vAlign w:val="center"/>
          </w:tcPr>
          <w:p w14:paraId="6E3A08FD" w14:textId="4C325865" w:rsidR="004305FF" w:rsidRPr="00CA1427" w:rsidRDefault="00710FB3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10</w:t>
            </w:r>
            <w:r w:rsidR="004305FF"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2126" w:type="dxa"/>
            <w:vAlign w:val="center"/>
          </w:tcPr>
          <w:p w14:paraId="4377B112" w14:textId="2A2E910C" w:rsidR="004305FF" w:rsidRPr="00CA1427" w:rsidRDefault="004305F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45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2126" w:type="dxa"/>
            <w:vAlign w:val="center"/>
          </w:tcPr>
          <w:p w14:paraId="2264449B" w14:textId="6045D0BD" w:rsidR="004305FF" w:rsidRPr="00CA1427" w:rsidRDefault="004305F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45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</w:tr>
      <w:tr w:rsidR="00710FB3" w14:paraId="417992A6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1056220E" w14:textId="77777777" w:rsidR="00710FB3" w:rsidRPr="00CA1427" w:rsidRDefault="00710FB3" w:rsidP="00992477">
            <w:pPr>
              <w:jc w:val="both"/>
            </w:pPr>
            <w:r w:rsidRPr="00CA1427">
              <w:t>Udział suchej masy w substracie</w:t>
            </w:r>
            <w:r>
              <w:t xml:space="preserve"> </w:t>
            </w:r>
            <w:r w:rsidRPr="00CA1427">
              <w:t>[% s.m.]</w:t>
            </w:r>
          </w:p>
        </w:tc>
        <w:tc>
          <w:tcPr>
            <w:tcW w:w="2126" w:type="dxa"/>
            <w:vAlign w:val="center"/>
          </w:tcPr>
          <w:p w14:paraId="536532D9" w14:textId="515E9592" w:rsidR="00710FB3" w:rsidRPr="00CA1427" w:rsidRDefault="47C12368" w:rsidP="003D1E8E">
            <w:pPr>
              <w:spacing w:line="276" w:lineRule="auto"/>
              <w:jc w:val="center"/>
            </w:pPr>
            <w:r>
              <w:t>33,6</w:t>
            </w:r>
          </w:p>
        </w:tc>
        <w:tc>
          <w:tcPr>
            <w:tcW w:w="2126" w:type="dxa"/>
            <w:vAlign w:val="center"/>
          </w:tcPr>
          <w:p w14:paraId="6C5C9EC6" w14:textId="64303F29" w:rsidR="00710FB3" w:rsidRPr="00CA1427" w:rsidRDefault="39F82FB6" w:rsidP="003D1E8E">
            <w:pPr>
              <w:spacing w:line="276" w:lineRule="auto"/>
              <w:jc w:val="center"/>
            </w:pPr>
            <w:r>
              <w:t>2</w:t>
            </w:r>
            <w:r w:rsidR="0B809444">
              <w:t>9,4</w:t>
            </w:r>
          </w:p>
        </w:tc>
        <w:tc>
          <w:tcPr>
            <w:tcW w:w="2126" w:type="dxa"/>
            <w:vAlign w:val="center"/>
          </w:tcPr>
          <w:p w14:paraId="22DADDBE" w14:textId="0203ED5A" w:rsidR="00710FB3" w:rsidRPr="00CA1427" w:rsidRDefault="39F82FB6" w:rsidP="003D1E8E">
            <w:pPr>
              <w:spacing w:line="276" w:lineRule="auto"/>
              <w:jc w:val="center"/>
            </w:pPr>
            <w:r>
              <w:t>6</w:t>
            </w:r>
            <w:r w:rsidR="6DBB5A41">
              <w:t>,6</w:t>
            </w:r>
          </w:p>
        </w:tc>
      </w:tr>
      <w:tr w:rsidR="00710FB3" w14:paraId="58C81E4F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6FFBAEDD" w14:textId="77777777" w:rsidR="00710FB3" w:rsidRPr="00CA1427" w:rsidRDefault="00710FB3" w:rsidP="00992477">
            <w:pPr>
              <w:jc w:val="both"/>
            </w:pPr>
            <w:r w:rsidRPr="00CA1427">
              <w:t>Udział suchej masy organicznej w substracie</w:t>
            </w:r>
            <w:r>
              <w:t xml:space="preserve"> </w:t>
            </w:r>
            <w:r w:rsidRPr="00CA1427">
              <w:t>[% s.m.o.]</w:t>
            </w:r>
          </w:p>
        </w:tc>
        <w:tc>
          <w:tcPr>
            <w:tcW w:w="2126" w:type="dxa"/>
            <w:vAlign w:val="center"/>
          </w:tcPr>
          <w:p w14:paraId="257035D8" w14:textId="54C91369" w:rsidR="00710FB3" w:rsidRPr="00CA1427" w:rsidRDefault="2F58593A" w:rsidP="003D1E8E">
            <w:pPr>
              <w:spacing w:line="276" w:lineRule="auto"/>
              <w:jc w:val="center"/>
            </w:pPr>
            <w:r>
              <w:t>81,3</w:t>
            </w:r>
          </w:p>
        </w:tc>
        <w:tc>
          <w:tcPr>
            <w:tcW w:w="2126" w:type="dxa"/>
            <w:vAlign w:val="center"/>
          </w:tcPr>
          <w:p w14:paraId="5CCE6620" w14:textId="10B70324" w:rsidR="00710FB3" w:rsidRPr="00CA1427" w:rsidRDefault="39F82FB6" w:rsidP="003D1E8E">
            <w:pPr>
              <w:spacing w:line="276" w:lineRule="auto"/>
              <w:jc w:val="center"/>
            </w:pPr>
            <w:r>
              <w:t>9</w:t>
            </w:r>
            <w:r w:rsidR="2EEB87A6">
              <w:t>2,6</w:t>
            </w:r>
          </w:p>
        </w:tc>
        <w:tc>
          <w:tcPr>
            <w:tcW w:w="2126" w:type="dxa"/>
            <w:vAlign w:val="center"/>
          </w:tcPr>
          <w:p w14:paraId="6A083AE4" w14:textId="2B80BA8F" w:rsidR="00710FB3" w:rsidRPr="00CA1427" w:rsidRDefault="39F82FB6" w:rsidP="003D1E8E">
            <w:pPr>
              <w:spacing w:line="276" w:lineRule="auto"/>
              <w:jc w:val="center"/>
            </w:pPr>
            <w:r>
              <w:t>8</w:t>
            </w:r>
            <w:r w:rsidR="62021B67">
              <w:t>7,5</w:t>
            </w:r>
          </w:p>
        </w:tc>
      </w:tr>
      <w:tr w:rsidR="00710FB3" w14:paraId="6A0E35BD" w14:textId="511CC4BE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0B8E5DA2" w14:textId="19420F80" w:rsidR="00710FB3" w:rsidRPr="00CA1427" w:rsidRDefault="00710FB3" w:rsidP="00992477">
            <w:pPr>
              <w:spacing w:before="80" w:line="276" w:lineRule="auto"/>
              <w:jc w:val="both"/>
            </w:pPr>
            <w:r>
              <w:t>Wydajność biogazowa z jednostki masy substratu [m</w:t>
            </w:r>
            <w:r w:rsidRPr="6EAC273F">
              <w:rPr>
                <w:vertAlign w:val="superscript"/>
              </w:rPr>
              <w:t>3</w:t>
            </w:r>
            <w:r>
              <w:t xml:space="preserve">/t s.m.o.], </w:t>
            </w:r>
          </w:p>
        </w:tc>
        <w:tc>
          <w:tcPr>
            <w:tcW w:w="2126" w:type="dxa"/>
            <w:vAlign w:val="center"/>
          </w:tcPr>
          <w:p w14:paraId="6FAAD070" w14:textId="67F71BFB" w:rsidR="00710FB3" w:rsidRPr="00CA1427" w:rsidRDefault="19D8C457" w:rsidP="6EAC273F">
            <w:pPr>
              <w:spacing w:line="276" w:lineRule="auto"/>
              <w:jc w:val="center"/>
              <w:rPr>
                <w:rFonts w:cs="Calibri"/>
              </w:rPr>
            </w:pPr>
            <w:r w:rsidRPr="6EAC273F">
              <w:rPr>
                <w:rFonts w:cs="Calibri"/>
              </w:rPr>
              <w:t>331,1</w:t>
            </w:r>
          </w:p>
        </w:tc>
        <w:tc>
          <w:tcPr>
            <w:tcW w:w="2126" w:type="dxa"/>
            <w:vAlign w:val="center"/>
          </w:tcPr>
          <w:p w14:paraId="070B488F" w14:textId="24B56214" w:rsidR="00710FB3" w:rsidRPr="00CA1427" w:rsidRDefault="64856456" w:rsidP="003D1E8E">
            <w:pPr>
              <w:spacing w:line="276" w:lineRule="auto"/>
              <w:jc w:val="center"/>
            </w:pPr>
            <w:r>
              <w:t>432,0</w:t>
            </w:r>
          </w:p>
        </w:tc>
        <w:tc>
          <w:tcPr>
            <w:tcW w:w="2126" w:type="dxa"/>
            <w:vAlign w:val="center"/>
          </w:tcPr>
          <w:p w14:paraId="1C865F99" w14:textId="1330A072" w:rsidR="00710FB3" w:rsidRPr="00CA1427" w:rsidRDefault="2F5EC2ED" w:rsidP="003D1E8E">
            <w:pPr>
              <w:spacing w:line="276" w:lineRule="auto"/>
              <w:jc w:val="center"/>
            </w:pPr>
            <w:r>
              <w:t>352,5</w:t>
            </w:r>
          </w:p>
        </w:tc>
      </w:tr>
      <w:tr w:rsidR="00710FB3" w14:paraId="4BD7A086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79767752" w14:textId="77777777" w:rsidR="00710FB3" w:rsidRPr="00CA1427" w:rsidRDefault="00710FB3" w:rsidP="00992477">
            <w:pPr>
              <w:spacing w:before="80" w:line="276" w:lineRule="auto"/>
              <w:jc w:val="both"/>
            </w:pPr>
            <w:r w:rsidRPr="000A3406">
              <w:t>Zawartość procentowa metanu w biogazie [%CH</w:t>
            </w:r>
            <w:r w:rsidRPr="003D1E8E">
              <w:rPr>
                <w:vertAlign w:val="subscript"/>
              </w:rPr>
              <w:t>4</w:t>
            </w:r>
            <w:r w:rsidRPr="000A3406">
              <w:t>]</w:t>
            </w:r>
          </w:p>
        </w:tc>
        <w:tc>
          <w:tcPr>
            <w:tcW w:w="2126" w:type="dxa"/>
            <w:vAlign w:val="center"/>
          </w:tcPr>
          <w:p w14:paraId="50CC8C1C" w14:textId="0553E11C" w:rsidR="00710FB3" w:rsidRPr="00CA1427" w:rsidRDefault="39F82FB6" w:rsidP="40B5F863">
            <w:pPr>
              <w:spacing w:line="276" w:lineRule="auto"/>
              <w:jc w:val="center"/>
            </w:pPr>
            <w:r>
              <w:t>5</w:t>
            </w:r>
            <w:r w:rsidR="5CFE52D6">
              <w:t>4,1</w:t>
            </w:r>
          </w:p>
        </w:tc>
        <w:tc>
          <w:tcPr>
            <w:tcW w:w="2126" w:type="dxa"/>
            <w:vAlign w:val="center"/>
          </w:tcPr>
          <w:p w14:paraId="5227E9CF" w14:textId="7F3CEF3E" w:rsidR="00710FB3" w:rsidRPr="00CA1427" w:rsidRDefault="06EF5A50" w:rsidP="003D1E8E">
            <w:pPr>
              <w:spacing w:line="276" w:lineRule="auto"/>
              <w:jc w:val="center"/>
            </w:pPr>
            <w:r>
              <w:t>67,5</w:t>
            </w:r>
          </w:p>
        </w:tc>
        <w:tc>
          <w:tcPr>
            <w:tcW w:w="2126" w:type="dxa"/>
            <w:vAlign w:val="center"/>
          </w:tcPr>
          <w:p w14:paraId="4D4ADB9B" w14:textId="0CB49010" w:rsidR="00710FB3" w:rsidRPr="00CA1427" w:rsidRDefault="2CF13404" w:rsidP="003D1E8E">
            <w:pPr>
              <w:spacing w:line="276" w:lineRule="auto"/>
              <w:jc w:val="center"/>
            </w:pPr>
            <w:r>
              <w:t>60,9</w:t>
            </w:r>
          </w:p>
        </w:tc>
      </w:tr>
    </w:tbl>
    <w:p w14:paraId="54C2077F" w14:textId="79F27BAA" w:rsidR="0094070B" w:rsidRDefault="0094070B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5CE3F739" w14:textId="3D48A993" w:rsidR="00E71478" w:rsidRDefault="00E71478" w:rsidP="00992477">
      <w:pPr>
        <w:spacing w:after="160" w:line="276" w:lineRule="auto"/>
        <w:jc w:val="both"/>
        <w:rPr>
          <w:ins w:id="44" w:author="Autor"/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279E4BA3" w14:textId="77777777" w:rsidR="00CA7E2E" w:rsidRDefault="00CA7E2E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59293AB7" w14:textId="77777777" w:rsidR="00CA7E2E" w:rsidRDefault="00CA7E2E" w:rsidP="00992477">
      <w:pPr>
        <w:pStyle w:val="Legenda"/>
        <w:keepNext/>
        <w:jc w:val="both"/>
        <w:rPr>
          <w:ins w:id="45" w:author="Autor"/>
        </w:rPr>
      </w:pPr>
    </w:p>
    <w:p w14:paraId="3F68614E" w14:textId="77777777" w:rsidR="00CA7E2E" w:rsidRDefault="00CA7E2E" w:rsidP="00992477">
      <w:pPr>
        <w:pStyle w:val="Legenda"/>
        <w:keepNext/>
        <w:jc w:val="both"/>
        <w:rPr>
          <w:ins w:id="46" w:author="Autor"/>
        </w:rPr>
      </w:pPr>
    </w:p>
    <w:p w14:paraId="4BD07A35" w14:textId="26C06ED3" w:rsidR="00EB1424" w:rsidRDefault="00EB1424" w:rsidP="00992477">
      <w:pPr>
        <w:pStyle w:val="Legenda"/>
        <w:keepNext/>
        <w:jc w:val="both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6</w:t>
      </w:r>
      <w:r>
        <w:fldChar w:fldCharType="end"/>
      </w:r>
      <w:r>
        <w:t xml:space="preserve">. Opis </w:t>
      </w:r>
      <w:r w:rsidR="00A377B7">
        <w:t>wariantu substratowego</w:t>
      </w:r>
      <w:r>
        <w:t xml:space="preserve"> W6</w:t>
      </w: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3823"/>
        <w:gridCol w:w="1559"/>
        <w:gridCol w:w="1559"/>
        <w:gridCol w:w="1559"/>
        <w:gridCol w:w="1701"/>
      </w:tblGrid>
      <w:tr w:rsidR="004305FF" w:rsidRPr="00B85D69" w14:paraId="6CB3850A" w14:textId="77777777" w:rsidTr="6EAC273F">
        <w:trPr>
          <w:jc w:val="center"/>
        </w:trPr>
        <w:tc>
          <w:tcPr>
            <w:tcW w:w="10201" w:type="dxa"/>
            <w:gridSpan w:val="5"/>
            <w:shd w:val="clear" w:color="auto" w:fill="D9D9D9" w:themeFill="background1" w:themeFillShade="D9"/>
          </w:tcPr>
          <w:p w14:paraId="22C4EB19" w14:textId="392ED5AE" w:rsidR="004305FF" w:rsidRPr="00CA1427" w:rsidRDefault="00A377B7" w:rsidP="003D1E8E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Wariant substratowy</w:t>
            </w:r>
            <w:r w:rsidR="004305FF" w:rsidRPr="00CA1427">
              <w:rPr>
                <w:b/>
              </w:rPr>
              <w:t xml:space="preserve"> W</w:t>
            </w:r>
            <w:r w:rsidR="004305FF">
              <w:rPr>
                <w:b/>
              </w:rPr>
              <w:t>6</w:t>
            </w:r>
          </w:p>
          <w:p w14:paraId="694A9142" w14:textId="36B83275" w:rsidR="004305FF" w:rsidRPr="003C14E6" w:rsidRDefault="004305FF" w:rsidP="00B357DC">
            <w:pPr>
              <w:spacing w:before="80" w:after="80"/>
              <w:rPr>
                <w:b/>
                <w:sz w:val="22"/>
                <w:szCs w:val="22"/>
              </w:rPr>
            </w:pPr>
            <w:del w:id="47" w:author="Autor">
              <w:r w:rsidRPr="00CA1427" w:rsidDel="00924499">
                <w:rPr>
                  <w:b/>
                </w:rPr>
                <w:delText xml:space="preserve">Substrat bazowy: </w:delText>
              </w:r>
              <w:r w:rsidDel="00924499">
                <w:rPr>
                  <w:b/>
                  <w:szCs w:val="22"/>
                </w:rPr>
                <w:delText>odpady kat. 3</w:delText>
              </w:r>
            </w:del>
          </w:p>
        </w:tc>
      </w:tr>
      <w:tr w:rsidR="004305FF" w14:paraId="11D62467" w14:textId="77777777" w:rsidTr="00B357DC">
        <w:trPr>
          <w:trHeight w:val="716"/>
          <w:jc w:val="center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3E03B856" w14:textId="71C27A44" w:rsidR="004305FF" w:rsidDel="00CA7E2E" w:rsidRDefault="004305FF" w:rsidP="00992477">
            <w:pPr>
              <w:spacing w:line="276" w:lineRule="auto"/>
              <w:jc w:val="both"/>
              <w:rPr>
                <w:del w:id="48" w:author="Autor"/>
              </w:rPr>
            </w:pPr>
          </w:p>
          <w:p w14:paraId="2FC37DB4" w14:textId="77777777" w:rsidR="004305FF" w:rsidRPr="00CA1427" w:rsidRDefault="004305FF" w:rsidP="00992477">
            <w:pPr>
              <w:spacing w:line="276" w:lineRule="auto"/>
              <w:jc w:val="both"/>
            </w:pPr>
            <w:r>
              <w:t>Parametr: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9BA40A6" w14:textId="16C7943E" w:rsidR="004305FF" w:rsidRPr="00CA1427" w:rsidRDefault="004305FF" w:rsidP="008B2525">
            <w:pPr>
              <w:jc w:val="center"/>
            </w:pPr>
            <w:r>
              <w:t>Obornik kurzy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94F0D79" w14:textId="03934086" w:rsidR="004305FF" w:rsidRPr="00CA1427" w:rsidRDefault="004305FF" w:rsidP="008B2525">
            <w:pPr>
              <w:jc w:val="center"/>
            </w:pPr>
            <w:r>
              <w:t xml:space="preserve">Gnojowica </w:t>
            </w:r>
            <w:r w:rsidR="00862EBC">
              <w:t>bydlęca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8C4CDD2" w14:textId="681DC818" w:rsidR="004305FF" w:rsidRPr="00CA1427" w:rsidRDefault="004305FF" w:rsidP="008B2525">
            <w:pPr>
              <w:jc w:val="center"/>
            </w:pPr>
            <w:r>
              <w:t>Odpady kat. 3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118DCA9" w14:textId="2DC0156F" w:rsidR="004305FF" w:rsidRPr="00CA1427" w:rsidRDefault="004305FF" w:rsidP="008B2525">
            <w:pPr>
              <w:jc w:val="center"/>
              <w:rPr>
                <w:b/>
              </w:rPr>
            </w:pPr>
            <w:r>
              <w:t>Wywar z gorzelni</w:t>
            </w:r>
          </w:p>
        </w:tc>
      </w:tr>
      <w:tr w:rsidR="004305FF" w14:paraId="6D7C161E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5F3F3133" w14:textId="77777777" w:rsidR="004305FF" w:rsidRPr="00CA1427" w:rsidRDefault="004305FF" w:rsidP="00992477">
            <w:pPr>
              <w:jc w:val="both"/>
            </w:pPr>
            <w:r w:rsidRPr="00CA1427">
              <w:t>Udział masowy w mieszance</w:t>
            </w:r>
            <w:r>
              <w:t xml:space="preserve"> </w:t>
            </w:r>
            <w:r w:rsidRPr="00CA1427">
              <w:t>[%]</w:t>
            </w:r>
          </w:p>
        </w:tc>
        <w:tc>
          <w:tcPr>
            <w:tcW w:w="1559" w:type="dxa"/>
            <w:vAlign w:val="center"/>
          </w:tcPr>
          <w:p w14:paraId="164F4AB2" w14:textId="7C4BA676" w:rsidR="004305FF" w:rsidRPr="00CA1427" w:rsidRDefault="004305F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16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7AF147FB" w14:textId="475E9B6C" w:rsidR="004305FF" w:rsidRPr="00CA1427" w:rsidRDefault="004305F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26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156366AA" w14:textId="0F60439D" w:rsidR="004305FF" w:rsidRPr="00CA1427" w:rsidRDefault="004305F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32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701" w:type="dxa"/>
            <w:vAlign w:val="center"/>
          </w:tcPr>
          <w:p w14:paraId="2166529D" w14:textId="539A6D54" w:rsidR="004305FF" w:rsidRPr="00CA1427" w:rsidRDefault="004305FF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26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</w:tr>
      <w:tr w:rsidR="00065EEE" w14:paraId="62C89D00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4C6968DF" w14:textId="77777777" w:rsidR="00065EEE" w:rsidRPr="00CA1427" w:rsidRDefault="00065EEE" w:rsidP="00992477">
            <w:pPr>
              <w:jc w:val="both"/>
            </w:pPr>
            <w:r w:rsidRPr="00CA1427">
              <w:t>Udział suchej masy w substracie</w:t>
            </w:r>
            <w:r>
              <w:t xml:space="preserve"> </w:t>
            </w:r>
            <w:r w:rsidRPr="00CA1427">
              <w:t>[% s.m.]</w:t>
            </w:r>
          </w:p>
        </w:tc>
        <w:tc>
          <w:tcPr>
            <w:tcW w:w="1559" w:type="dxa"/>
            <w:vAlign w:val="center"/>
          </w:tcPr>
          <w:p w14:paraId="02E9031D" w14:textId="00F303D1" w:rsidR="00065EEE" w:rsidRPr="00CA1427" w:rsidRDefault="36ABEE5A" w:rsidP="003D1E8E">
            <w:pPr>
              <w:spacing w:line="276" w:lineRule="auto"/>
              <w:jc w:val="center"/>
            </w:pPr>
            <w:r>
              <w:t>41,1</w:t>
            </w:r>
          </w:p>
        </w:tc>
        <w:tc>
          <w:tcPr>
            <w:tcW w:w="1559" w:type="dxa"/>
            <w:vAlign w:val="center"/>
          </w:tcPr>
          <w:p w14:paraId="402929AE" w14:textId="46009775" w:rsidR="00065EEE" w:rsidRPr="00CA1427" w:rsidRDefault="2FE025C4" w:rsidP="003D1E8E">
            <w:pPr>
              <w:spacing w:line="276" w:lineRule="auto"/>
              <w:jc w:val="center"/>
            </w:pPr>
            <w:r>
              <w:t>9,3</w:t>
            </w:r>
          </w:p>
        </w:tc>
        <w:tc>
          <w:tcPr>
            <w:tcW w:w="1559" w:type="dxa"/>
            <w:vAlign w:val="center"/>
          </w:tcPr>
          <w:p w14:paraId="0630D042" w14:textId="6F6FB39A" w:rsidR="00065EEE" w:rsidRPr="00CA1427" w:rsidRDefault="3DE26B0C" w:rsidP="003D1E8E">
            <w:pPr>
              <w:spacing w:line="276" w:lineRule="auto"/>
              <w:jc w:val="center"/>
            </w:pPr>
            <w:r>
              <w:t>2</w:t>
            </w:r>
            <w:r w:rsidR="653611D3">
              <w:t>6,0</w:t>
            </w:r>
          </w:p>
        </w:tc>
        <w:tc>
          <w:tcPr>
            <w:tcW w:w="1701" w:type="dxa"/>
            <w:vAlign w:val="center"/>
          </w:tcPr>
          <w:p w14:paraId="19B22881" w14:textId="25A91CD1" w:rsidR="00065EEE" w:rsidRPr="00CA1427" w:rsidRDefault="3DE26B0C" w:rsidP="003D1E8E">
            <w:pPr>
              <w:spacing w:line="276" w:lineRule="auto"/>
              <w:jc w:val="center"/>
            </w:pPr>
            <w:r>
              <w:t>6</w:t>
            </w:r>
            <w:r w:rsidR="006AEB4C">
              <w:t>,6</w:t>
            </w:r>
          </w:p>
        </w:tc>
      </w:tr>
      <w:tr w:rsidR="00065EEE" w14:paraId="5895AAD8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453BF56C" w14:textId="77777777" w:rsidR="00065EEE" w:rsidRPr="00CA1427" w:rsidRDefault="00065EEE" w:rsidP="00992477">
            <w:pPr>
              <w:jc w:val="both"/>
            </w:pPr>
            <w:r w:rsidRPr="00CA1427">
              <w:t>Udział suchej masy organicznej w substracie</w:t>
            </w:r>
            <w:r>
              <w:t xml:space="preserve"> </w:t>
            </w:r>
            <w:r w:rsidRPr="00CA1427">
              <w:t>[% s.m.o.]</w:t>
            </w:r>
          </w:p>
        </w:tc>
        <w:tc>
          <w:tcPr>
            <w:tcW w:w="1559" w:type="dxa"/>
            <w:vAlign w:val="center"/>
          </w:tcPr>
          <w:p w14:paraId="284303B5" w14:textId="10A9583B" w:rsidR="00065EEE" w:rsidRPr="00CA1427" w:rsidRDefault="53FB0883" w:rsidP="003D1E8E">
            <w:pPr>
              <w:spacing w:line="276" w:lineRule="auto"/>
              <w:jc w:val="center"/>
            </w:pPr>
            <w:r>
              <w:t>71,9</w:t>
            </w:r>
          </w:p>
        </w:tc>
        <w:tc>
          <w:tcPr>
            <w:tcW w:w="1559" w:type="dxa"/>
            <w:vAlign w:val="center"/>
          </w:tcPr>
          <w:p w14:paraId="2DF1F791" w14:textId="565EBA0E" w:rsidR="00065EEE" w:rsidRPr="00CA1427" w:rsidRDefault="3DE26B0C" w:rsidP="003D1E8E">
            <w:pPr>
              <w:spacing w:line="276" w:lineRule="auto"/>
              <w:jc w:val="center"/>
            </w:pPr>
            <w:r>
              <w:t>7</w:t>
            </w:r>
            <w:r w:rsidR="0B11CB9A">
              <w:t>9,1</w:t>
            </w:r>
          </w:p>
        </w:tc>
        <w:tc>
          <w:tcPr>
            <w:tcW w:w="1559" w:type="dxa"/>
            <w:vAlign w:val="center"/>
          </w:tcPr>
          <w:p w14:paraId="36B35416" w14:textId="29658E9F" w:rsidR="00065EEE" w:rsidRPr="00CA1427" w:rsidRDefault="134AA662" w:rsidP="003D1E8E">
            <w:pPr>
              <w:spacing w:line="276" w:lineRule="auto"/>
              <w:jc w:val="center"/>
            </w:pPr>
            <w:r>
              <w:t>73,2</w:t>
            </w:r>
          </w:p>
        </w:tc>
        <w:tc>
          <w:tcPr>
            <w:tcW w:w="1701" w:type="dxa"/>
            <w:vAlign w:val="center"/>
          </w:tcPr>
          <w:p w14:paraId="18ADA4BD" w14:textId="78F9BEF3" w:rsidR="00065EEE" w:rsidRPr="00CA1427" w:rsidRDefault="3DE26B0C" w:rsidP="003D1E8E">
            <w:pPr>
              <w:spacing w:line="276" w:lineRule="auto"/>
              <w:jc w:val="center"/>
            </w:pPr>
            <w:r>
              <w:t>8</w:t>
            </w:r>
            <w:r w:rsidR="6293901A">
              <w:t>7,5</w:t>
            </w:r>
          </w:p>
        </w:tc>
      </w:tr>
      <w:tr w:rsidR="00065EEE" w14:paraId="770D34DB" w14:textId="7CA84091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5FEA40FA" w14:textId="6EE86889" w:rsidR="00065EEE" w:rsidRPr="00CA1427" w:rsidRDefault="00065EEE" w:rsidP="00992477">
            <w:pPr>
              <w:spacing w:before="80" w:line="276" w:lineRule="auto"/>
              <w:jc w:val="both"/>
            </w:pPr>
            <w:r>
              <w:t>W</w:t>
            </w:r>
            <w:r w:rsidRPr="000A3406">
              <w:t xml:space="preserve">ydajność biogazowa z jednostki masy </w:t>
            </w:r>
            <w:r>
              <w:t>substratu</w:t>
            </w:r>
            <w:r w:rsidRPr="000A3406">
              <w:t xml:space="preserve"> [m3/t s.m.o.], </w:t>
            </w:r>
          </w:p>
        </w:tc>
        <w:tc>
          <w:tcPr>
            <w:tcW w:w="1559" w:type="dxa"/>
            <w:vAlign w:val="center"/>
          </w:tcPr>
          <w:p w14:paraId="38CBA8B6" w14:textId="5FBCFD4F" w:rsidR="00065EEE" w:rsidRPr="00CA1427" w:rsidRDefault="784EC1AC" w:rsidP="6EAC273F">
            <w:pPr>
              <w:spacing w:line="276" w:lineRule="auto"/>
              <w:jc w:val="center"/>
              <w:rPr>
                <w:rFonts w:cs="Calibri"/>
              </w:rPr>
            </w:pPr>
            <w:r w:rsidRPr="6EAC273F">
              <w:rPr>
                <w:rFonts w:cs="Calibri"/>
              </w:rPr>
              <w:t>218,7</w:t>
            </w:r>
          </w:p>
        </w:tc>
        <w:tc>
          <w:tcPr>
            <w:tcW w:w="1559" w:type="dxa"/>
            <w:vAlign w:val="center"/>
          </w:tcPr>
          <w:p w14:paraId="78142B8D" w14:textId="7BF8A399" w:rsidR="00065EEE" w:rsidRPr="00CA1427" w:rsidRDefault="726306BB" w:rsidP="003D1E8E">
            <w:pPr>
              <w:spacing w:line="276" w:lineRule="auto"/>
              <w:jc w:val="center"/>
            </w:pPr>
            <w:r>
              <w:t>221,8</w:t>
            </w:r>
          </w:p>
        </w:tc>
        <w:tc>
          <w:tcPr>
            <w:tcW w:w="1559" w:type="dxa"/>
            <w:vAlign w:val="center"/>
          </w:tcPr>
          <w:p w14:paraId="38D7AD78" w14:textId="3E050161" w:rsidR="00065EEE" w:rsidRPr="00CA1427" w:rsidRDefault="54A2F7DB" w:rsidP="003D1E8E">
            <w:pPr>
              <w:spacing w:line="276" w:lineRule="auto"/>
              <w:jc w:val="center"/>
            </w:pPr>
            <w:r>
              <w:t>690,0</w:t>
            </w:r>
          </w:p>
        </w:tc>
        <w:tc>
          <w:tcPr>
            <w:tcW w:w="1701" w:type="dxa"/>
            <w:vAlign w:val="center"/>
          </w:tcPr>
          <w:p w14:paraId="4526A824" w14:textId="15239CE0" w:rsidR="00065EEE" w:rsidRPr="00CA1427" w:rsidRDefault="24FC3527" w:rsidP="003D1E8E">
            <w:pPr>
              <w:spacing w:line="276" w:lineRule="auto"/>
              <w:jc w:val="center"/>
            </w:pPr>
            <w:r>
              <w:t>352,5</w:t>
            </w:r>
          </w:p>
        </w:tc>
      </w:tr>
      <w:tr w:rsidR="00065EEE" w14:paraId="299272A6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6E0DFC1F" w14:textId="77777777" w:rsidR="00065EEE" w:rsidRPr="00CA1427" w:rsidRDefault="00065EEE" w:rsidP="00992477">
            <w:pPr>
              <w:spacing w:before="80" w:line="276" w:lineRule="auto"/>
              <w:jc w:val="both"/>
            </w:pPr>
            <w:r w:rsidRPr="000A3406">
              <w:t>Zawartość procentowa metanu w biogazie [%CH</w:t>
            </w:r>
            <w:r w:rsidRPr="003D1E8E">
              <w:rPr>
                <w:vertAlign w:val="subscript"/>
              </w:rPr>
              <w:t>4</w:t>
            </w:r>
            <w:r w:rsidRPr="000A3406">
              <w:t>]</w:t>
            </w:r>
          </w:p>
        </w:tc>
        <w:tc>
          <w:tcPr>
            <w:tcW w:w="1559" w:type="dxa"/>
            <w:vAlign w:val="center"/>
          </w:tcPr>
          <w:p w14:paraId="298E1119" w14:textId="38118EAF" w:rsidR="00065EEE" w:rsidRPr="00CA1427" w:rsidRDefault="5BA85A61" w:rsidP="6EAC273F">
            <w:pPr>
              <w:spacing w:line="276" w:lineRule="auto"/>
              <w:jc w:val="center"/>
            </w:pPr>
            <w:r>
              <w:t>59,0</w:t>
            </w:r>
          </w:p>
        </w:tc>
        <w:tc>
          <w:tcPr>
            <w:tcW w:w="1559" w:type="dxa"/>
            <w:vAlign w:val="center"/>
          </w:tcPr>
          <w:p w14:paraId="4A32ABD9" w14:textId="6F2D6466" w:rsidR="00065EEE" w:rsidRPr="00CA1427" w:rsidRDefault="4B40CB95" w:rsidP="003D1E8E">
            <w:pPr>
              <w:spacing w:line="276" w:lineRule="auto"/>
              <w:jc w:val="center"/>
            </w:pPr>
            <w:r>
              <w:t>59,7</w:t>
            </w:r>
          </w:p>
        </w:tc>
        <w:tc>
          <w:tcPr>
            <w:tcW w:w="1559" w:type="dxa"/>
            <w:vAlign w:val="center"/>
          </w:tcPr>
          <w:p w14:paraId="14F76D6A" w14:textId="5FB5DED9" w:rsidR="00065EEE" w:rsidRPr="00CA1427" w:rsidRDefault="3DE26B0C" w:rsidP="003D1E8E">
            <w:pPr>
              <w:spacing w:line="276" w:lineRule="auto"/>
              <w:jc w:val="center"/>
            </w:pPr>
            <w:r>
              <w:t>5</w:t>
            </w:r>
            <w:r w:rsidR="6B7160AF">
              <w:t>7,3</w:t>
            </w:r>
          </w:p>
        </w:tc>
        <w:tc>
          <w:tcPr>
            <w:tcW w:w="1701" w:type="dxa"/>
            <w:vAlign w:val="center"/>
          </w:tcPr>
          <w:p w14:paraId="732D3D38" w14:textId="119FBC6E" w:rsidR="00065EEE" w:rsidRPr="00CA1427" w:rsidRDefault="46C84CA3" w:rsidP="003D1E8E">
            <w:pPr>
              <w:spacing w:line="276" w:lineRule="auto"/>
              <w:jc w:val="center"/>
            </w:pPr>
            <w:r>
              <w:t>60,9</w:t>
            </w:r>
          </w:p>
        </w:tc>
      </w:tr>
    </w:tbl>
    <w:p w14:paraId="5E0BD1C8" w14:textId="08457101" w:rsidR="00EB1424" w:rsidRDefault="00EB1424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79D2DB0A" w14:textId="0DA9B0E3" w:rsidR="00CC7426" w:rsidRDefault="00CC7426" w:rsidP="00992477">
      <w:pPr>
        <w:spacing w:after="160" w:line="276" w:lineRule="auto"/>
        <w:jc w:val="both"/>
        <w:rPr>
          <w:ins w:id="49" w:author="Autor"/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41F3A398" w14:textId="77777777" w:rsidR="00CA7E2E" w:rsidRDefault="00CA7E2E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2DE5279D" w14:textId="77777777" w:rsidR="009C1465" w:rsidRDefault="009C1465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067BBFB9" w14:textId="1022A879" w:rsidR="00EB1424" w:rsidRDefault="00EB1424" w:rsidP="00992477">
      <w:pPr>
        <w:pStyle w:val="Legenda"/>
        <w:keepNext/>
        <w:jc w:val="both"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7</w:t>
      </w:r>
      <w:r>
        <w:fldChar w:fldCharType="end"/>
      </w:r>
      <w:r>
        <w:t xml:space="preserve">. Opis </w:t>
      </w:r>
      <w:r w:rsidR="00A377B7">
        <w:t>wariantu substratowego</w:t>
      </w:r>
      <w:r>
        <w:t xml:space="preserve"> W7</w:t>
      </w: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3823"/>
        <w:gridCol w:w="1559"/>
        <w:gridCol w:w="1559"/>
        <w:gridCol w:w="1559"/>
        <w:gridCol w:w="1701"/>
      </w:tblGrid>
      <w:tr w:rsidR="004305FF" w:rsidRPr="00B85D69" w14:paraId="4BD66C31" w14:textId="77777777" w:rsidTr="40B5F863">
        <w:trPr>
          <w:jc w:val="center"/>
        </w:trPr>
        <w:tc>
          <w:tcPr>
            <w:tcW w:w="10201" w:type="dxa"/>
            <w:gridSpan w:val="5"/>
            <w:shd w:val="clear" w:color="auto" w:fill="D9D9D9" w:themeFill="background1" w:themeFillShade="D9"/>
          </w:tcPr>
          <w:p w14:paraId="411E306A" w14:textId="6A3725BE" w:rsidR="004305FF" w:rsidRPr="00CA1427" w:rsidRDefault="00A377B7" w:rsidP="003D1E8E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Wariant substratowy</w:t>
            </w:r>
            <w:r w:rsidR="004305FF" w:rsidRPr="00CA1427">
              <w:rPr>
                <w:b/>
              </w:rPr>
              <w:t xml:space="preserve"> W</w:t>
            </w:r>
            <w:r w:rsidR="004305FF">
              <w:rPr>
                <w:b/>
              </w:rPr>
              <w:t>7</w:t>
            </w:r>
          </w:p>
          <w:p w14:paraId="728AA485" w14:textId="6176E4CB" w:rsidR="004305FF" w:rsidRPr="003C14E6" w:rsidRDefault="004305FF" w:rsidP="00B357DC">
            <w:pPr>
              <w:spacing w:before="80" w:after="80"/>
              <w:rPr>
                <w:b/>
                <w:sz w:val="22"/>
                <w:szCs w:val="22"/>
              </w:rPr>
            </w:pPr>
            <w:del w:id="50" w:author="Autor">
              <w:r w:rsidRPr="00CA1427" w:rsidDel="00924499">
                <w:rPr>
                  <w:b/>
                </w:rPr>
                <w:delText xml:space="preserve">Substrat bazowy: </w:delText>
              </w:r>
              <w:r w:rsidRPr="002338DF" w:rsidDel="00924499">
                <w:rPr>
                  <w:b/>
                  <w:szCs w:val="22"/>
                </w:rPr>
                <w:delText>wywar z gorzelni</w:delText>
              </w:r>
            </w:del>
          </w:p>
        </w:tc>
      </w:tr>
      <w:tr w:rsidR="004305FF" w14:paraId="6F256262" w14:textId="77777777" w:rsidTr="00B357DC">
        <w:trPr>
          <w:jc w:val="center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7C016099" w14:textId="73EAC4EF" w:rsidR="004305FF" w:rsidDel="00CA7E2E" w:rsidRDefault="004305FF" w:rsidP="00992477">
            <w:pPr>
              <w:spacing w:line="276" w:lineRule="auto"/>
              <w:jc w:val="both"/>
              <w:rPr>
                <w:del w:id="51" w:author="Autor"/>
              </w:rPr>
            </w:pPr>
          </w:p>
          <w:p w14:paraId="5BE3D4C0" w14:textId="77777777" w:rsidR="004305FF" w:rsidRPr="00CA1427" w:rsidRDefault="004305FF" w:rsidP="00992477">
            <w:pPr>
              <w:spacing w:line="276" w:lineRule="auto"/>
              <w:jc w:val="both"/>
            </w:pPr>
            <w:r>
              <w:t>Parametr: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E65BDAA" w14:textId="354E4F3D" w:rsidR="004305FF" w:rsidRPr="00CA1427" w:rsidRDefault="005605E8" w:rsidP="008B2525">
            <w:pPr>
              <w:jc w:val="center"/>
            </w:pPr>
            <w:r>
              <w:t>Obornik bydlęcy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029FC86" w14:textId="1A27CD19" w:rsidR="004305FF" w:rsidRPr="00CA1427" w:rsidRDefault="00065EEE" w:rsidP="008B2525">
            <w:pPr>
              <w:jc w:val="center"/>
            </w:pPr>
            <w:r>
              <w:t>Kiszonka z trawy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5C96B62" w14:textId="77777777" w:rsidR="004305FF" w:rsidRPr="00CA1427" w:rsidRDefault="004305FF" w:rsidP="008B2525">
            <w:pPr>
              <w:jc w:val="center"/>
            </w:pPr>
            <w:r>
              <w:t>Wywar z gorzelni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B296C1D" w14:textId="77777777" w:rsidR="004305FF" w:rsidRPr="00CA1427" w:rsidRDefault="004305FF" w:rsidP="008B2525">
            <w:pPr>
              <w:jc w:val="center"/>
              <w:rPr>
                <w:b/>
              </w:rPr>
            </w:pPr>
            <w:r w:rsidRPr="00CA1427">
              <w:t>Przeterminowane produkty spożywcze</w:t>
            </w:r>
          </w:p>
        </w:tc>
      </w:tr>
      <w:tr w:rsidR="004305FF" w14:paraId="685265A5" w14:textId="77777777" w:rsidTr="40B5F863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083C3F3E" w14:textId="77777777" w:rsidR="004305FF" w:rsidRPr="00CA1427" w:rsidRDefault="004305FF" w:rsidP="00992477">
            <w:pPr>
              <w:jc w:val="both"/>
            </w:pPr>
            <w:r w:rsidRPr="00CA1427">
              <w:t>Udział masowy w mieszance</w:t>
            </w:r>
            <w:r>
              <w:t xml:space="preserve"> </w:t>
            </w:r>
            <w:r w:rsidRPr="00CA1427">
              <w:t>[%]</w:t>
            </w:r>
          </w:p>
        </w:tc>
        <w:tc>
          <w:tcPr>
            <w:tcW w:w="1559" w:type="dxa"/>
            <w:vAlign w:val="center"/>
          </w:tcPr>
          <w:p w14:paraId="0A52E7E5" w14:textId="5721B711" w:rsidR="004305FF" w:rsidRPr="00CA1427" w:rsidRDefault="00065EEE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20</w:t>
            </w:r>
            <w:r w:rsidR="004305FF"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299702C7" w14:textId="5B419A50" w:rsidR="004305FF" w:rsidRPr="00CA1427" w:rsidRDefault="00065EEE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16</w:t>
            </w:r>
            <w:r w:rsidR="004305FF"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215243D1" w14:textId="5B599B43" w:rsidR="004305FF" w:rsidRPr="00CA1427" w:rsidRDefault="005605E8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4</w:t>
            </w:r>
            <w:r w:rsidR="00065EEE">
              <w:rPr>
                <w:rFonts w:cs="Calibri"/>
                <w:b/>
                <w:bCs/>
              </w:rPr>
              <w:t>0</w:t>
            </w:r>
            <w:r w:rsidR="004305FF"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701" w:type="dxa"/>
            <w:vAlign w:val="center"/>
          </w:tcPr>
          <w:p w14:paraId="6C007341" w14:textId="100C8C7F" w:rsidR="004305FF" w:rsidRPr="00CA1427" w:rsidRDefault="00065EEE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24</w:t>
            </w:r>
            <w:r w:rsidR="004305FF" w:rsidRPr="00CA1427">
              <w:rPr>
                <w:rFonts w:cs="Calibri"/>
                <w:b/>
                <w:bCs/>
              </w:rPr>
              <w:t>%</w:t>
            </w:r>
          </w:p>
        </w:tc>
      </w:tr>
      <w:tr w:rsidR="00065EEE" w14:paraId="3B0ED34F" w14:textId="77777777" w:rsidTr="40B5F863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3C124D79" w14:textId="77777777" w:rsidR="00065EEE" w:rsidRPr="00CA1427" w:rsidRDefault="00065EEE" w:rsidP="00992477">
            <w:pPr>
              <w:jc w:val="both"/>
            </w:pPr>
            <w:r w:rsidRPr="00CA1427">
              <w:t>Udział suchej masy w substracie</w:t>
            </w:r>
            <w:r>
              <w:t xml:space="preserve"> </w:t>
            </w:r>
            <w:r w:rsidRPr="00CA1427">
              <w:t>[% s.m.]</w:t>
            </w:r>
          </w:p>
        </w:tc>
        <w:tc>
          <w:tcPr>
            <w:tcW w:w="1559" w:type="dxa"/>
            <w:vAlign w:val="center"/>
          </w:tcPr>
          <w:p w14:paraId="2532EF54" w14:textId="2DC053EB" w:rsidR="00065EEE" w:rsidRPr="00CA1427" w:rsidRDefault="3DE26B0C" w:rsidP="003D1E8E">
            <w:pPr>
              <w:spacing w:line="276" w:lineRule="auto"/>
              <w:jc w:val="center"/>
            </w:pPr>
            <w:r>
              <w:t>2</w:t>
            </w:r>
            <w:r w:rsidR="4291BFFA">
              <w:t>4,0</w:t>
            </w:r>
          </w:p>
        </w:tc>
        <w:tc>
          <w:tcPr>
            <w:tcW w:w="1559" w:type="dxa"/>
            <w:vAlign w:val="center"/>
          </w:tcPr>
          <w:p w14:paraId="2E143139" w14:textId="3EA87E83" w:rsidR="00065EEE" w:rsidRPr="00CA1427" w:rsidRDefault="2FE9CDED" w:rsidP="003D1E8E">
            <w:pPr>
              <w:spacing w:line="276" w:lineRule="auto"/>
              <w:jc w:val="center"/>
            </w:pPr>
            <w:r>
              <w:t>33,6</w:t>
            </w:r>
          </w:p>
        </w:tc>
        <w:tc>
          <w:tcPr>
            <w:tcW w:w="1559" w:type="dxa"/>
            <w:vAlign w:val="center"/>
          </w:tcPr>
          <w:p w14:paraId="57B12B07" w14:textId="2131DE13" w:rsidR="00065EEE" w:rsidRPr="00CA1427" w:rsidRDefault="3DE26B0C" w:rsidP="003D1E8E">
            <w:pPr>
              <w:spacing w:line="276" w:lineRule="auto"/>
              <w:jc w:val="center"/>
            </w:pPr>
            <w:r>
              <w:t>6</w:t>
            </w:r>
            <w:r w:rsidR="0E97035A">
              <w:t>,6</w:t>
            </w:r>
          </w:p>
        </w:tc>
        <w:tc>
          <w:tcPr>
            <w:tcW w:w="1701" w:type="dxa"/>
            <w:vAlign w:val="center"/>
          </w:tcPr>
          <w:p w14:paraId="42CC84C8" w14:textId="56D52CE3" w:rsidR="00065EEE" w:rsidRPr="00CA1427" w:rsidRDefault="3ADFA9BD" w:rsidP="003D1E8E">
            <w:pPr>
              <w:spacing w:line="276" w:lineRule="auto"/>
              <w:jc w:val="center"/>
            </w:pPr>
            <w:r>
              <w:t>24,5</w:t>
            </w:r>
          </w:p>
        </w:tc>
      </w:tr>
      <w:tr w:rsidR="00065EEE" w14:paraId="7C62F50F" w14:textId="77777777" w:rsidTr="40B5F863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42CD51B2" w14:textId="77777777" w:rsidR="00065EEE" w:rsidRPr="00CA1427" w:rsidRDefault="00065EEE" w:rsidP="00992477">
            <w:pPr>
              <w:jc w:val="both"/>
            </w:pPr>
            <w:r w:rsidRPr="00CA1427">
              <w:t>Udział suchej masy organicznej w substracie</w:t>
            </w:r>
            <w:r>
              <w:t xml:space="preserve"> </w:t>
            </w:r>
            <w:r w:rsidRPr="00CA1427">
              <w:t>[% s.m.o.]</w:t>
            </w:r>
          </w:p>
        </w:tc>
        <w:tc>
          <w:tcPr>
            <w:tcW w:w="1559" w:type="dxa"/>
            <w:vAlign w:val="center"/>
          </w:tcPr>
          <w:p w14:paraId="59C3E4E4" w14:textId="136569A3" w:rsidR="00065EEE" w:rsidRPr="00CA1427" w:rsidRDefault="5EAB8AE5" w:rsidP="003D1E8E">
            <w:pPr>
              <w:spacing w:line="276" w:lineRule="auto"/>
              <w:jc w:val="center"/>
            </w:pPr>
            <w:r>
              <w:t>72,0</w:t>
            </w:r>
          </w:p>
        </w:tc>
        <w:tc>
          <w:tcPr>
            <w:tcW w:w="1559" w:type="dxa"/>
            <w:vAlign w:val="center"/>
          </w:tcPr>
          <w:p w14:paraId="4B30E6C1" w14:textId="6A0BE5F4" w:rsidR="00065EEE" w:rsidRPr="00CA1427" w:rsidRDefault="0F763691" w:rsidP="003D1E8E">
            <w:pPr>
              <w:spacing w:line="276" w:lineRule="auto"/>
              <w:jc w:val="center"/>
            </w:pPr>
            <w:r>
              <w:t>81,3</w:t>
            </w:r>
          </w:p>
        </w:tc>
        <w:tc>
          <w:tcPr>
            <w:tcW w:w="1559" w:type="dxa"/>
            <w:vAlign w:val="center"/>
          </w:tcPr>
          <w:p w14:paraId="2E11517B" w14:textId="60216D55" w:rsidR="00065EEE" w:rsidRPr="00CA1427" w:rsidRDefault="3DE26B0C" w:rsidP="003D1E8E">
            <w:pPr>
              <w:spacing w:line="276" w:lineRule="auto"/>
              <w:jc w:val="center"/>
            </w:pPr>
            <w:r>
              <w:t>8</w:t>
            </w:r>
            <w:r w:rsidR="0DE71EEE">
              <w:t>7,5</w:t>
            </w:r>
          </w:p>
        </w:tc>
        <w:tc>
          <w:tcPr>
            <w:tcW w:w="1701" w:type="dxa"/>
            <w:vAlign w:val="center"/>
          </w:tcPr>
          <w:p w14:paraId="696FAD94" w14:textId="2F9B07F6" w:rsidR="00065EEE" w:rsidRPr="00CA1427" w:rsidRDefault="3DE26B0C" w:rsidP="003D1E8E">
            <w:pPr>
              <w:spacing w:line="276" w:lineRule="auto"/>
              <w:jc w:val="center"/>
            </w:pPr>
            <w:r>
              <w:t>8</w:t>
            </w:r>
            <w:r w:rsidR="7DD66119">
              <w:t>1,8</w:t>
            </w:r>
          </w:p>
        </w:tc>
      </w:tr>
      <w:tr w:rsidR="00065EEE" w14:paraId="2F4571DD" w14:textId="121C6EAC" w:rsidTr="40B5F863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7D8860A2" w14:textId="1BDF1163" w:rsidR="00065EEE" w:rsidRPr="00CA1427" w:rsidRDefault="00065EEE" w:rsidP="00992477">
            <w:pPr>
              <w:spacing w:before="80" w:line="276" w:lineRule="auto"/>
              <w:jc w:val="both"/>
            </w:pPr>
            <w:r>
              <w:t>W</w:t>
            </w:r>
            <w:r w:rsidRPr="000A3406">
              <w:t xml:space="preserve">ydajność biogazowa z jednostki masy </w:t>
            </w:r>
            <w:r>
              <w:t>substratu</w:t>
            </w:r>
            <w:r w:rsidRPr="000A3406">
              <w:t xml:space="preserve"> [m3/t s.m.o.], </w:t>
            </w:r>
          </w:p>
        </w:tc>
        <w:tc>
          <w:tcPr>
            <w:tcW w:w="1559" w:type="dxa"/>
            <w:vAlign w:val="center"/>
          </w:tcPr>
          <w:p w14:paraId="73F0276D" w14:textId="17845CFB" w:rsidR="00065EEE" w:rsidRPr="00CA1427" w:rsidRDefault="3C05D585" w:rsidP="40B5F863">
            <w:pPr>
              <w:spacing w:line="276" w:lineRule="auto"/>
              <w:jc w:val="center"/>
              <w:rPr>
                <w:rFonts w:cs="Calibri"/>
              </w:rPr>
            </w:pPr>
            <w:r w:rsidRPr="40B5F863">
              <w:rPr>
                <w:rFonts w:cs="Calibri"/>
              </w:rPr>
              <w:t>150,9</w:t>
            </w:r>
          </w:p>
        </w:tc>
        <w:tc>
          <w:tcPr>
            <w:tcW w:w="1559" w:type="dxa"/>
            <w:vAlign w:val="center"/>
          </w:tcPr>
          <w:p w14:paraId="5F25751C" w14:textId="7A17AB0B" w:rsidR="00065EEE" w:rsidRPr="00CA1427" w:rsidRDefault="76D56B75" w:rsidP="003D1E8E">
            <w:pPr>
              <w:spacing w:line="276" w:lineRule="auto"/>
              <w:jc w:val="center"/>
            </w:pPr>
            <w:r>
              <w:t>331,1</w:t>
            </w:r>
          </w:p>
        </w:tc>
        <w:tc>
          <w:tcPr>
            <w:tcW w:w="1559" w:type="dxa"/>
            <w:vAlign w:val="center"/>
          </w:tcPr>
          <w:p w14:paraId="3B0A9E65" w14:textId="571CFAA0" w:rsidR="00065EEE" w:rsidRPr="00CA1427" w:rsidRDefault="01DEC4EB" w:rsidP="003D1E8E">
            <w:pPr>
              <w:spacing w:line="276" w:lineRule="auto"/>
              <w:jc w:val="center"/>
            </w:pPr>
            <w:r>
              <w:t>352,5</w:t>
            </w:r>
          </w:p>
        </w:tc>
        <w:tc>
          <w:tcPr>
            <w:tcW w:w="1701" w:type="dxa"/>
            <w:vAlign w:val="center"/>
          </w:tcPr>
          <w:p w14:paraId="216B5FC3" w14:textId="3FE06AB3" w:rsidR="00065EEE" w:rsidRPr="00CA1427" w:rsidRDefault="4FFE0FAC" w:rsidP="003D1E8E">
            <w:pPr>
              <w:spacing w:line="276" w:lineRule="auto"/>
              <w:jc w:val="center"/>
            </w:pPr>
            <w:r>
              <w:t>359,5</w:t>
            </w:r>
          </w:p>
        </w:tc>
      </w:tr>
      <w:tr w:rsidR="00065EEE" w14:paraId="36953D48" w14:textId="77777777" w:rsidTr="40B5F863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36704FE2" w14:textId="77777777" w:rsidR="00065EEE" w:rsidRPr="00CA1427" w:rsidRDefault="00065EEE" w:rsidP="00992477">
            <w:pPr>
              <w:spacing w:before="80" w:line="276" w:lineRule="auto"/>
              <w:jc w:val="both"/>
            </w:pPr>
            <w:r w:rsidRPr="000A3406">
              <w:t>Zawartość procentowa metanu w biogazie [%CH</w:t>
            </w:r>
            <w:r w:rsidRPr="008B2525">
              <w:rPr>
                <w:vertAlign w:val="subscript"/>
              </w:rPr>
              <w:t>4</w:t>
            </w:r>
            <w:r w:rsidRPr="000A3406">
              <w:t>]</w:t>
            </w:r>
          </w:p>
        </w:tc>
        <w:tc>
          <w:tcPr>
            <w:tcW w:w="1559" w:type="dxa"/>
            <w:vAlign w:val="center"/>
          </w:tcPr>
          <w:p w14:paraId="0DB5622D" w14:textId="47C22CB4" w:rsidR="00065EEE" w:rsidRPr="00CA1427" w:rsidRDefault="3DE26B0C" w:rsidP="003D1E8E">
            <w:pPr>
              <w:spacing w:line="276" w:lineRule="auto"/>
              <w:jc w:val="center"/>
              <w:rPr>
                <w:rFonts w:cs="Calibri"/>
                <w:b/>
                <w:bCs/>
              </w:rPr>
            </w:pPr>
            <w:r w:rsidRPr="40B5F863">
              <w:rPr>
                <w:rFonts w:cs="Calibri"/>
              </w:rPr>
              <w:t>5</w:t>
            </w:r>
            <w:r w:rsidR="0C94F610" w:rsidRPr="40B5F863">
              <w:rPr>
                <w:rFonts w:cs="Calibri"/>
              </w:rPr>
              <w:t>9,2</w:t>
            </w:r>
          </w:p>
        </w:tc>
        <w:tc>
          <w:tcPr>
            <w:tcW w:w="1559" w:type="dxa"/>
            <w:vAlign w:val="center"/>
          </w:tcPr>
          <w:p w14:paraId="0284205C" w14:textId="40DE28B5" w:rsidR="00065EEE" w:rsidRPr="00CA1427" w:rsidRDefault="3DE26B0C" w:rsidP="003D1E8E">
            <w:pPr>
              <w:spacing w:line="276" w:lineRule="auto"/>
              <w:jc w:val="center"/>
            </w:pPr>
            <w:r>
              <w:t>5</w:t>
            </w:r>
            <w:r w:rsidR="5EED971A">
              <w:t>4,1</w:t>
            </w:r>
          </w:p>
        </w:tc>
        <w:tc>
          <w:tcPr>
            <w:tcW w:w="1559" w:type="dxa"/>
            <w:vAlign w:val="center"/>
          </w:tcPr>
          <w:p w14:paraId="21DA0BE4" w14:textId="375E78E8" w:rsidR="00065EEE" w:rsidRPr="00CA1427" w:rsidRDefault="18A11120" w:rsidP="003D1E8E">
            <w:pPr>
              <w:spacing w:line="276" w:lineRule="auto"/>
              <w:jc w:val="center"/>
            </w:pPr>
            <w:r>
              <w:t>60,9</w:t>
            </w:r>
          </w:p>
        </w:tc>
        <w:tc>
          <w:tcPr>
            <w:tcW w:w="1701" w:type="dxa"/>
            <w:vAlign w:val="center"/>
          </w:tcPr>
          <w:p w14:paraId="4506F296" w14:textId="498C71F0" w:rsidR="00065EEE" w:rsidRPr="00CA1427" w:rsidRDefault="3DE26B0C" w:rsidP="003D1E8E">
            <w:pPr>
              <w:spacing w:line="276" w:lineRule="auto"/>
              <w:jc w:val="center"/>
            </w:pPr>
            <w:r>
              <w:t>5</w:t>
            </w:r>
            <w:r w:rsidR="0C4B8967">
              <w:t>9,5</w:t>
            </w:r>
          </w:p>
        </w:tc>
      </w:tr>
    </w:tbl>
    <w:p w14:paraId="70D47292" w14:textId="2379B339" w:rsidR="00EB1424" w:rsidRDefault="00EB1424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76CB7DB3" w14:textId="009EB826" w:rsidR="00EB1424" w:rsidRDefault="00EB1424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01F246AE" w14:textId="7306E11F" w:rsidR="00EB1424" w:rsidRDefault="00EB1424" w:rsidP="00992477">
      <w:pPr>
        <w:pStyle w:val="Legenda"/>
        <w:keepNext/>
        <w:jc w:val="both"/>
      </w:pPr>
      <w:r>
        <w:lastRenderedPageBreak/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>
        <w:rPr>
          <w:noProof/>
        </w:rPr>
        <w:t>8</w:t>
      </w:r>
      <w:r>
        <w:fldChar w:fldCharType="end"/>
      </w:r>
      <w:r w:rsidR="0064335B">
        <w:t xml:space="preserve">. Opis </w:t>
      </w:r>
      <w:r w:rsidR="00A377B7">
        <w:t>wariantu substratowego</w:t>
      </w:r>
      <w:r w:rsidR="0064335B">
        <w:t xml:space="preserve"> W8</w:t>
      </w: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3823"/>
        <w:gridCol w:w="1559"/>
        <w:gridCol w:w="1559"/>
        <w:gridCol w:w="1559"/>
        <w:gridCol w:w="1701"/>
      </w:tblGrid>
      <w:tr w:rsidR="00A47BA7" w:rsidRPr="00B85D69" w14:paraId="51E600D1" w14:textId="77777777" w:rsidTr="6EAC273F">
        <w:trPr>
          <w:jc w:val="center"/>
        </w:trPr>
        <w:tc>
          <w:tcPr>
            <w:tcW w:w="10201" w:type="dxa"/>
            <w:gridSpan w:val="5"/>
            <w:shd w:val="clear" w:color="auto" w:fill="D9D9D9" w:themeFill="background1" w:themeFillShade="D9"/>
          </w:tcPr>
          <w:p w14:paraId="36F7307F" w14:textId="44BF386E" w:rsidR="00A47BA7" w:rsidRPr="00CA1427" w:rsidRDefault="00A377B7" w:rsidP="003D1E8E">
            <w:pPr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Wariant substratowy</w:t>
            </w:r>
            <w:r w:rsidR="00A47BA7" w:rsidRPr="00CA1427">
              <w:rPr>
                <w:b/>
              </w:rPr>
              <w:t xml:space="preserve"> W</w:t>
            </w:r>
            <w:r w:rsidR="00A47BA7">
              <w:rPr>
                <w:b/>
              </w:rPr>
              <w:t>8</w:t>
            </w:r>
          </w:p>
          <w:p w14:paraId="27A07645" w14:textId="533BC4DA" w:rsidR="00A47BA7" w:rsidRPr="003C14E6" w:rsidRDefault="00A47BA7" w:rsidP="00B357DC">
            <w:pPr>
              <w:spacing w:before="80" w:after="80"/>
              <w:rPr>
                <w:b/>
                <w:sz w:val="22"/>
                <w:szCs w:val="22"/>
              </w:rPr>
            </w:pPr>
            <w:del w:id="52" w:author="Autor">
              <w:r w:rsidRPr="00CA1427" w:rsidDel="00924499">
                <w:rPr>
                  <w:b/>
                </w:rPr>
                <w:delText xml:space="preserve">Substrat bazowy: </w:delText>
              </w:r>
              <w:r w:rsidDel="00924499">
                <w:rPr>
                  <w:b/>
                  <w:szCs w:val="22"/>
                </w:rPr>
                <w:delText>przeterminowane produkty spożywcze</w:delText>
              </w:r>
            </w:del>
          </w:p>
        </w:tc>
      </w:tr>
      <w:tr w:rsidR="00A47BA7" w14:paraId="1386D86A" w14:textId="77777777" w:rsidTr="00B357DC">
        <w:trPr>
          <w:jc w:val="center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7FBA4443" w14:textId="40F5A4A5" w:rsidR="00A47BA7" w:rsidDel="00CA7E2E" w:rsidRDefault="00A47BA7" w:rsidP="00992477">
            <w:pPr>
              <w:spacing w:line="276" w:lineRule="auto"/>
              <w:jc w:val="both"/>
              <w:rPr>
                <w:del w:id="53" w:author="Autor"/>
              </w:rPr>
            </w:pPr>
          </w:p>
          <w:p w14:paraId="27D9C596" w14:textId="77777777" w:rsidR="00A47BA7" w:rsidRPr="00CA1427" w:rsidRDefault="00A47BA7" w:rsidP="00992477">
            <w:pPr>
              <w:spacing w:line="276" w:lineRule="auto"/>
              <w:jc w:val="both"/>
            </w:pPr>
            <w:r>
              <w:t>Parametr: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87DE016" w14:textId="2D8AA2EB" w:rsidR="00A47BA7" w:rsidRPr="00CA1427" w:rsidRDefault="00A47BA7" w:rsidP="008B2525">
            <w:pPr>
              <w:jc w:val="center"/>
            </w:pPr>
            <w:r>
              <w:t>Obornik bydlęcy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00A889B" w14:textId="0F7932DD" w:rsidR="00A47BA7" w:rsidRPr="00CA1427" w:rsidRDefault="00A47BA7" w:rsidP="008B2525">
            <w:pPr>
              <w:jc w:val="center"/>
            </w:pPr>
            <w:r>
              <w:t>Obornik kurzy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F276943" w14:textId="4D4B62E3" w:rsidR="00A47BA7" w:rsidRPr="00CA1427" w:rsidRDefault="00A47BA7" w:rsidP="008B2525">
            <w:pPr>
              <w:jc w:val="center"/>
            </w:pPr>
            <w:r>
              <w:t xml:space="preserve">Gnojowica </w:t>
            </w:r>
            <w:r w:rsidR="00862EBC">
              <w:t>bydlęca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5FE3011" w14:textId="77777777" w:rsidR="00A47BA7" w:rsidRPr="00CA1427" w:rsidRDefault="00A47BA7" w:rsidP="008B2525">
            <w:pPr>
              <w:jc w:val="center"/>
              <w:rPr>
                <w:b/>
              </w:rPr>
            </w:pPr>
            <w:r w:rsidRPr="00CA1427">
              <w:t>Przeterminowane produkty spożywcze</w:t>
            </w:r>
          </w:p>
        </w:tc>
      </w:tr>
      <w:tr w:rsidR="00A47BA7" w14:paraId="648D3394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372924FD" w14:textId="77777777" w:rsidR="00A47BA7" w:rsidRPr="00CA1427" w:rsidRDefault="00A47BA7" w:rsidP="00992477">
            <w:pPr>
              <w:jc w:val="both"/>
            </w:pPr>
            <w:r w:rsidRPr="00CA1427">
              <w:t>Udział masowy w mieszance</w:t>
            </w:r>
            <w:r>
              <w:t xml:space="preserve"> </w:t>
            </w:r>
            <w:r w:rsidRPr="00CA1427">
              <w:t>[%]</w:t>
            </w:r>
          </w:p>
        </w:tc>
        <w:tc>
          <w:tcPr>
            <w:tcW w:w="1559" w:type="dxa"/>
            <w:vAlign w:val="center"/>
          </w:tcPr>
          <w:p w14:paraId="407CC684" w14:textId="569C58BA" w:rsidR="00A47BA7" w:rsidRPr="00CA1427" w:rsidRDefault="00A47BA7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22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0DD8902C" w14:textId="7BD61004" w:rsidR="00A47BA7" w:rsidRPr="00CA1427" w:rsidRDefault="00A47BA7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22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559" w:type="dxa"/>
            <w:vAlign w:val="center"/>
          </w:tcPr>
          <w:p w14:paraId="481F8FC5" w14:textId="2FB53863" w:rsidR="00A47BA7" w:rsidRPr="00CA1427" w:rsidRDefault="00A47BA7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30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  <w:tc>
          <w:tcPr>
            <w:tcW w:w="1701" w:type="dxa"/>
            <w:vAlign w:val="center"/>
          </w:tcPr>
          <w:p w14:paraId="7DDB63B6" w14:textId="3A8DE968" w:rsidR="00A47BA7" w:rsidRPr="00CA1427" w:rsidRDefault="00A47BA7" w:rsidP="003D1E8E">
            <w:pPr>
              <w:spacing w:line="276" w:lineRule="auto"/>
              <w:jc w:val="center"/>
            </w:pPr>
            <w:r>
              <w:rPr>
                <w:rFonts w:cs="Calibri"/>
                <w:b/>
                <w:bCs/>
              </w:rPr>
              <w:t>26</w:t>
            </w:r>
            <w:r w:rsidRPr="00CA1427">
              <w:rPr>
                <w:rFonts w:cs="Calibri"/>
                <w:b/>
                <w:bCs/>
              </w:rPr>
              <w:t>%</w:t>
            </w:r>
          </w:p>
        </w:tc>
      </w:tr>
      <w:tr w:rsidR="00CD3B56" w14:paraId="3AE75415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1800955A" w14:textId="77777777" w:rsidR="00CD3B56" w:rsidRPr="00CA1427" w:rsidRDefault="00CD3B56" w:rsidP="00992477">
            <w:pPr>
              <w:jc w:val="both"/>
            </w:pPr>
            <w:r w:rsidRPr="00CA1427">
              <w:t>Udział suchej masy w substracie</w:t>
            </w:r>
            <w:r>
              <w:t xml:space="preserve"> </w:t>
            </w:r>
            <w:r w:rsidRPr="00CA1427">
              <w:t>[% s.m.]</w:t>
            </w:r>
          </w:p>
        </w:tc>
        <w:tc>
          <w:tcPr>
            <w:tcW w:w="1559" w:type="dxa"/>
            <w:vAlign w:val="center"/>
          </w:tcPr>
          <w:p w14:paraId="696E5657" w14:textId="67471384" w:rsidR="00CD3B56" w:rsidRPr="00CA1427" w:rsidRDefault="3B8661DC" w:rsidP="003D1E8E">
            <w:pPr>
              <w:spacing w:line="276" w:lineRule="auto"/>
              <w:jc w:val="center"/>
            </w:pPr>
            <w:r>
              <w:t>24,0</w:t>
            </w:r>
          </w:p>
        </w:tc>
        <w:tc>
          <w:tcPr>
            <w:tcW w:w="1559" w:type="dxa"/>
            <w:vAlign w:val="center"/>
          </w:tcPr>
          <w:p w14:paraId="48F32DBC" w14:textId="65205EEF" w:rsidR="00CD3B56" w:rsidRPr="00CA1427" w:rsidRDefault="7FA0BC7A" w:rsidP="003D1E8E">
            <w:pPr>
              <w:spacing w:line="276" w:lineRule="auto"/>
              <w:jc w:val="center"/>
            </w:pPr>
            <w:r>
              <w:t>41,1</w:t>
            </w:r>
          </w:p>
        </w:tc>
        <w:tc>
          <w:tcPr>
            <w:tcW w:w="1559" w:type="dxa"/>
            <w:vAlign w:val="center"/>
          </w:tcPr>
          <w:p w14:paraId="342E4EE1" w14:textId="4DD7D521" w:rsidR="00CD3B56" w:rsidRPr="00CA1427" w:rsidRDefault="3EEDEE2B" w:rsidP="003D1E8E">
            <w:pPr>
              <w:spacing w:line="276" w:lineRule="auto"/>
              <w:jc w:val="center"/>
            </w:pPr>
            <w:r>
              <w:t>9,3</w:t>
            </w:r>
          </w:p>
        </w:tc>
        <w:tc>
          <w:tcPr>
            <w:tcW w:w="1701" w:type="dxa"/>
            <w:vAlign w:val="center"/>
          </w:tcPr>
          <w:p w14:paraId="6F94CF73" w14:textId="1ED8C548" w:rsidR="00CD3B56" w:rsidRPr="00CA1427" w:rsidRDefault="174241FB" w:rsidP="40B5F863">
            <w:pPr>
              <w:spacing w:line="276" w:lineRule="auto"/>
              <w:jc w:val="center"/>
              <w:rPr>
                <w:rFonts w:eastAsia="Calibri" w:cs="Calibri"/>
              </w:rPr>
            </w:pPr>
            <w:r>
              <w:t>24,5</w:t>
            </w:r>
          </w:p>
        </w:tc>
      </w:tr>
      <w:tr w:rsidR="00CD3B56" w14:paraId="0C58CFC2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57917348" w14:textId="77777777" w:rsidR="00CD3B56" w:rsidRPr="00CA1427" w:rsidRDefault="00CD3B56" w:rsidP="00992477">
            <w:pPr>
              <w:jc w:val="both"/>
            </w:pPr>
            <w:r w:rsidRPr="00CA1427">
              <w:t>Udział suchej masy organicznej w substracie</w:t>
            </w:r>
            <w:r>
              <w:t xml:space="preserve"> </w:t>
            </w:r>
            <w:r w:rsidRPr="00CA1427">
              <w:t>[% s.m.o.]</w:t>
            </w:r>
          </w:p>
        </w:tc>
        <w:tc>
          <w:tcPr>
            <w:tcW w:w="1559" w:type="dxa"/>
            <w:vAlign w:val="center"/>
          </w:tcPr>
          <w:p w14:paraId="02008034" w14:textId="38CFBA7E" w:rsidR="00CD3B56" w:rsidRPr="00CA1427" w:rsidRDefault="429B1241" w:rsidP="003D1E8E">
            <w:pPr>
              <w:spacing w:line="276" w:lineRule="auto"/>
              <w:jc w:val="center"/>
            </w:pPr>
            <w:r>
              <w:t>72,0</w:t>
            </w:r>
          </w:p>
        </w:tc>
        <w:tc>
          <w:tcPr>
            <w:tcW w:w="1559" w:type="dxa"/>
            <w:vAlign w:val="center"/>
          </w:tcPr>
          <w:p w14:paraId="684305B5" w14:textId="04A360A4" w:rsidR="00CD3B56" w:rsidRPr="00CA1427" w:rsidRDefault="115A0133" w:rsidP="003D1E8E">
            <w:pPr>
              <w:spacing w:line="276" w:lineRule="auto"/>
              <w:jc w:val="center"/>
            </w:pPr>
            <w:r>
              <w:t>71,9</w:t>
            </w:r>
          </w:p>
        </w:tc>
        <w:tc>
          <w:tcPr>
            <w:tcW w:w="1559" w:type="dxa"/>
            <w:vAlign w:val="center"/>
          </w:tcPr>
          <w:p w14:paraId="6E3EE125" w14:textId="275CC287" w:rsidR="00CD3B56" w:rsidRPr="00CA1427" w:rsidRDefault="1B742149" w:rsidP="003D1E8E">
            <w:pPr>
              <w:spacing w:line="276" w:lineRule="auto"/>
              <w:jc w:val="center"/>
            </w:pPr>
            <w:r>
              <w:t>7</w:t>
            </w:r>
            <w:r w:rsidR="064A391F">
              <w:t>9,1</w:t>
            </w:r>
          </w:p>
        </w:tc>
        <w:tc>
          <w:tcPr>
            <w:tcW w:w="1701" w:type="dxa"/>
            <w:vAlign w:val="center"/>
          </w:tcPr>
          <w:p w14:paraId="7D504AF7" w14:textId="0393DF4A" w:rsidR="00CD3B56" w:rsidRPr="00CA1427" w:rsidRDefault="50FD3AFD" w:rsidP="40B5F863">
            <w:pPr>
              <w:spacing w:line="276" w:lineRule="auto"/>
              <w:jc w:val="center"/>
              <w:rPr>
                <w:rFonts w:eastAsia="Calibri" w:cs="Calibri"/>
              </w:rPr>
            </w:pPr>
            <w:r>
              <w:t>81,8</w:t>
            </w:r>
          </w:p>
        </w:tc>
      </w:tr>
      <w:tr w:rsidR="00CD3B56" w14:paraId="66FFAAFB" w14:textId="50BE303E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7630E48F" w14:textId="0A6A615E" w:rsidR="00CD3B56" w:rsidRPr="00CA1427" w:rsidRDefault="00CD3B56" w:rsidP="00992477">
            <w:pPr>
              <w:spacing w:before="80" w:line="276" w:lineRule="auto"/>
              <w:jc w:val="both"/>
            </w:pPr>
            <w:r>
              <w:t>W</w:t>
            </w:r>
            <w:r w:rsidRPr="000A3406">
              <w:t xml:space="preserve">ydajność biogazowa z jednostki masy </w:t>
            </w:r>
            <w:r>
              <w:t>substratu</w:t>
            </w:r>
            <w:r w:rsidRPr="000A3406">
              <w:t xml:space="preserve"> [m3/t s.m.o.], </w:t>
            </w:r>
          </w:p>
        </w:tc>
        <w:tc>
          <w:tcPr>
            <w:tcW w:w="1559" w:type="dxa"/>
            <w:vAlign w:val="center"/>
          </w:tcPr>
          <w:p w14:paraId="4CBD3F27" w14:textId="6DF6E42C" w:rsidR="00CD3B56" w:rsidRPr="00B357DC" w:rsidRDefault="75A40D16" w:rsidP="003D1E8E">
            <w:pPr>
              <w:spacing w:line="276" w:lineRule="auto"/>
              <w:jc w:val="center"/>
              <w:rPr>
                <w:rFonts w:cs="Calibri"/>
                <w:bCs/>
              </w:rPr>
            </w:pPr>
            <w:r w:rsidRPr="00B357DC">
              <w:rPr>
                <w:rFonts w:cs="Calibri"/>
                <w:bCs/>
              </w:rPr>
              <w:t>150,9</w:t>
            </w:r>
          </w:p>
        </w:tc>
        <w:tc>
          <w:tcPr>
            <w:tcW w:w="1559" w:type="dxa"/>
            <w:vAlign w:val="center"/>
          </w:tcPr>
          <w:p w14:paraId="132CA917" w14:textId="3CB730FD" w:rsidR="00CD3B56" w:rsidRPr="00CA1427" w:rsidRDefault="7EADCBDB" w:rsidP="003D1E8E">
            <w:pPr>
              <w:spacing w:line="276" w:lineRule="auto"/>
              <w:jc w:val="center"/>
            </w:pPr>
            <w:r>
              <w:t>218,7</w:t>
            </w:r>
          </w:p>
        </w:tc>
        <w:tc>
          <w:tcPr>
            <w:tcW w:w="1559" w:type="dxa"/>
            <w:vAlign w:val="center"/>
          </w:tcPr>
          <w:p w14:paraId="335F9CBD" w14:textId="6507288E" w:rsidR="00CD3B56" w:rsidRPr="00CA1427" w:rsidRDefault="17FB8519" w:rsidP="003D1E8E">
            <w:pPr>
              <w:spacing w:line="276" w:lineRule="auto"/>
              <w:jc w:val="center"/>
            </w:pPr>
            <w:r>
              <w:t>221,8</w:t>
            </w:r>
          </w:p>
        </w:tc>
        <w:tc>
          <w:tcPr>
            <w:tcW w:w="1701" w:type="dxa"/>
            <w:vAlign w:val="center"/>
          </w:tcPr>
          <w:p w14:paraId="760CE024" w14:textId="722BD63D" w:rsidR="00CD3B56" w:rsidRPr="00CA1427" w:rsidRDefault="30BA9995" w:rsidP="003D1E8E">
            <w:pPr>
              <w:spacing w:line="276" w:lineRule="auto"/>
              <w:jc w:val="center"/>
            </w:pPr>
            <w:r>
              <w:t>359,5</w:t>
            </w:r>
          </w:p>
        </w:tc>
      </w:tr>
      <w:tr w:rsidR="00CD3B56" w14:paraId="2F6A8342" w14:textId="77777777" w:rsidTr="6EAC273F">
        <w:trPr>
          <w:jc w:val="center"/>
        </w:trPr>
        <w:tc>
          <w:tcPr>
            <w:tcW w:w="3823" w:type="dxa"/>
            <w:shd w:val="clear" w:color="auto" w:fill="F2F2F2" w:themeFill="background1" w:themeFillShade="F2"/>
          </w:tcPr>
          <w:p w14:paraId="0CDC7B3F" w14:textId="77777777" w:rsidR="00CD3B56" w:rsidRPr="00CA1427" w:rsidRDefault="00CD3B56" w:rsidP="00992477">
            <w:pPr>
              <w:spacing w:before="80" w:line="276" w:lineRule="auto"/>
              <w:jc w:val="both"/>
            </w:pPr>
            <w:r w:rsidRPr="000A3406">
              <w:t>Zawartość procentowa metanu w biogazi</w:t>
            </w:r>
            <w:bookmarkStart w:id="54" w:name="_GoBack"/>
            <w:bookmarkEnd w:id="54"/>
            <w:r w:rsidRPr="000A3406">
              <w:t>e [%CH</w:t>
            </w:r>
            <w:r w:rsidRPr="008B2525">
              <w:rPr>
                <w:vertAlign w:val="subscript"/>
              </w:rPr>
              <w:t>4</w:t>
            </w:r>
            <w:r w:rsidRPr="000A3406">
              <w:t>]</w:t>
            </w:r>
          </w:p>
        </w:tc>
        <w:tc>
          <w:tcPr>
            <w:tcW w:w="1559" w:type="dxa"/>
            <w:vAlign w:val="center"/>
          </w:tcPr>
          <w:p w14:paraId="0170E0DB" w14:textId="28AEAC9A" w:rsidR="00CD3B56" w:rsidRPr="00CA1427" w:rsidRDefault="7850BDAE" w:rsidP="40B5F863">
            <w:pPr>
              <w:spacing w:line="276" w:lineRule="auto"/>
              <w:jc w:val="center"/>
              <w:rPr>
                <w:rFonts w:cs="Calibri"/>
              </w:rPr>
            </w:pPr>
            <w:r w:rsidRPr="40B5F863">
              <w:rPr>
                <w:rFonts w:cs="Calibri"/>
              </w:rPr>
              <w:t>59,2</w:t>
            </w:r>
          </w:p>
        </w:tc>
        <w:tc>
          <w:tcPr>
            <w:tcW w:w="1559" w:type="dxa"/>
            <w:vAlign w:val="center"/>
          </w:tcPr>
          <w:p w14:paraId="626ED12D" w14:textId="02C57E86" w:rsidR="00CD3B56" w:rsidRPr="00CA1427" w:rsidRDefault="20692C68" w:rsidP="003D1E8E">
            <w:pPr>
              <w:spacing w:line="276" w:lineRule="auto"/>
              <w:jc w:val="center"/>
            </w:pPr>
            <w:r>
              <w:t>59,0</w:t>
            </w:r>
          </w:p>
        </w:tc>
        <w:tc>
          <w:tcPr>
            <w:tcW w:w="1559" w:type="dxa"/>
            <w:vAlign w:val="center"/>
          </w:tcPr>
          <w:p w14:paraId="505B9E37" w14:textId="05C777C1" w:rsidR="00CD3B56" w:rsidRPr="00CA1427" w:rsidRDefault="4F6F3C6D" w:rsidP="003D1E8E">
            <w:pPr>
              <w:spacing w:line="276" w:lineRule="auto"/>
              <w:jc w:val="center"/>
            </w:pPr>
            <w:r>
              <w:t>59,7</w:t>
            </w:r>
          </w:p>
        </w:tc>
        <w:tc>
          <w:tcPr>
            <w:tcW w:w="1701" w:type="dxa"/>
            <w:vAlign w:val="center"/>
          </w:tcPr>
          <w:p w14:paraId="65D17460" w14:textId="51290C17" w:rsidR="00CD3B56" w:rsidRPr="00CA1427" w:rsidRDefault="3EC07A07" w:rsidP="003D1E8E">
            <w:pPr>
              <w:spacing w:line="276" w:lineRule="auto"/>
              <w:jc w:val="center"/>
            </w:pPr>
            <w:r>
              <w:t>59,5</w:t>
            </w:r>
          </w:p>
        </w:tc>
      </w:tr>
    </w:tbl>
    <w:p w14:paraId="149AE055" w14:textId="0669641C" w:rsidR="00A47BA7" w:rsidRPr="00A47BA7" w:rsidRDefault="00A47BA7" w:rsidP="00992477">
      <w:pPr>
        <w:jc w:val="both"/>
        <w:rPr>
          <w:lang w:val="pl-PL"/>
        </w:rPr>
      </w:pPr>
    </w:p>
    <w:p w14:paraId="03649C3B" w14:textId="1DC7948F" w:rsidR="00EB1424" w:rsidRDefault="00EB1424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22CF1A31" w14:textId="77777777" w:rsidR="00EB1424" w:rsidRDefault="00EB1424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p w14:paraId="640B49B7" w14:textId="77777777" w:rsidR="00EB1424" w:rsidRDefault="00EB1424" w:rsidP="00992477">
      <w:pPr>
        <w:spacing w:after="160" w:line="276" w:lineRule="auto"/>
        <w:jc w:val="both"/>
        <w:rPr>
          <w:rFonts w:ascii="Calibri" w:eastAsia="Times New Roman" w:hAnsi="Calibri" w:cs="Times New Roman"/>
          <w:sz w:val="22"/>
          <w:szCs w:val="22"/>
          <w:lang w:val="pl-PL" w:eastAsia="pl-PL"/>
        </w:rPr>
      </w:pPr>
    </w:p>
    <w:sectPr w:rsidR="00EB1424" w:rsidSect="002879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40" w:right="1440" w:bottom="1440" w:left="1440" w:header="720" w:footer="567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DCDB996" w16cex:dateUtc="2020-11-18T11:13:00Z"/>
  <w16cex:commentExtensible w16cex:durableId="236E8B29" w16cex:dateUtc="2020-11-29T20:03:00Z"/>
  <w16cex:commentExtensible w16cex:durableId="236E90F4" w16cex:dateUtc="2020-11-29T20:28:00Z"/>
  <w16cex:commentExtensible w16cex:durableId="4B38978B" w16cex:dateUtc="2020-11-09T11:27:00Z"/>
  <w16cex:commentExtensible w16cex:durableId="39125F3A" w16cex:dateUtc="2020-11-09T11:28:00Z"/>
  <w16cex:commentExtensible w16cex:durableId="3B5765CA" w16cex:dateUtc="2020-11-09T11:29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8BB479B" w16cid:durableId="236E85F5"/>
  <w16cid:commentId w16cid:paraId="6692260B" w16cid:durableId="313AFC9E"/>
  <w16cid:commentId w16cid:paraId="3252EB05" w16cid:durableId="57663471"/>
  <w16cid:commentId w16cid:paraId="23D43003" w16cid:durableId="045194DA"/>
  <w16cid:commentId w16cid:paraId="23388740" w16cid:durableId="5DCDB996"/>
  <w16cid:commentId w16cid:paraId="5B515F76" w16cid:durableId="236E8B29"/>
  <w16cid:commentId w16cid:paraId="6E0D59CB" w16cid:durableId="236E90F4"/>
  <w16cid:commentId w16cid:paraId="25A7AFC4" w16cid:durableId="693B5635"/>
  <w16cid:commentId w16cid:paraId="245B5462" w16cid:durableId="21BF5CAD"/>
  <w16cid:commentId w16cid:paraId="431BBE46" w16cid:durableId="2259F5BF"/>
  <w16cid:commentId w16cid:paraId="41F2626B" w16cid:durableId="236F44CE"/>
  <w16cid:commentId w16cid:paraId="7FC56400" w16cid:durableId="4B38978B"/>
  <w16cid:commentId w16cid:paraId="614A5B27" w16cid:durableId="39125F3A"/>
  <w16cid:commentId w16cid:paraId="44DF122A" w16cid:durableId="3C608D48"/>
  <w16cid:commentId w16cid:paraId="38308E8B" w16cid:durableId="236E8600"/>
  <w16cid:commentId w16cid:paraId="249FBF3F" w16cid:durableId="3B5765CA"/>
  <w16cid:commentId w16cid:paraId="3A3D1098" w16cid:durableId="236E86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B9D10" w14:textId="77777777" w:rsidR="00093B6D" w:rsidRDefault="00093B6D" w:rsidP="004F7003">
      <w:r>
        <w:separator/>
      </w:r>
    </w:p>
  </w:endnote>
  <w:endnote w:type="continuationSeparator" w:id="0">
    <w:p w14:paraId="1A944C0A" w14:textId="77777777" w:rsidR="00093B6D" w:rsidRDefault="00093B6D" w:rsidP="004F7003">
      <w:r>
        <w:continuationSeparator/>
      </w:r>
    </w:p>
  </w:endnote>
  <w:endnote w:type="continuationNotice" w:id="1">
    <w:p w14:paraId="1A0C4EB3" w14:textId="77777777" w:rsidR="00093B6D" w:rsidRDefault="00093B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559BE" w14:textId="77777777" w:rsidR="005E7EE0" w:rsidRDefault="005E7E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400B800B" w:rsidR="00992477" w:rsidRPr="00B64DBA" w:rsidRDefault="00992477" w:rsidP="00FC4D6D">
    <w:pPr>
      <w:pStyle w:val="Stopka"/>
      <w:jc w:val="center"/>
      <w:rPr>
        <w:rFonts w:ascii="Calibri Light" w:hAnsi="Calibri Light" w:cs="Calibri Light"/>
        <w:b/>
        <w:bCs/>
        <w:sz w:val="20"/>
        <w:szCs w:val="20"/>
        <w:lang w:val="pl-PL"/>
      </w:rPr>
    </w:pPr>
    <w:r w:rsidRPr="00B64DBA">
      <w:rPr>
        <w:rFonts w:ascii="Calibri Light" w:hAnsi="Calibri Light" w:cs="Calibri Light"/>
        <w:sz w:val="20"/>
        <w:szCs w:val="20"/>
        <w:lang w:val="pl-PL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  <w:lang w:val="pl-PL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B357DC">
      <w:rPr>
        <w:rFonts w:ascii="Calibri Light" w:hAnsi="Calibri Light" w:cs="Calibri Light"/>
        <w:b/>
        <w:bCs/>
        <w:noProof/>
        <w:sz w:val="20"/>
        <w:szCs w:val="20"/>
        <w:lang w:val="pl-PL"/>
      </w:rPr>
      <w:t>7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  <w:lang w:val="pl-PL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  <w:lang w:val="pl-PL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B357DC">
      <w:rPr>
        <w:rFonts w:ascii="Calibri Light" w:hAnsi="Calibri Light" w:cs="Calibri Light"/>
        <w:b/>
        <w:bCs/>
        <w:noProof/>
        <w:sz w:val="20"/>
        <w:szCs w:val="20"/>
        <w:lang w:val="pl-PL"/>
      </w:rPr>
      <w:t>7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  <w:p w14:paraId="7AF3DE07" w14:textId="77777777" w:rsidR="00992477" w:rsidRDefault="009924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F0DB7" w14:textId="77777777" w:rsidR="005E7EE0" w:rsidRDefault="005E7E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0E7E4" w14:textId="77777777" w:rsidR="00093B6D" w:rsidRDefault="00093B6D" w:rsidP="004F7003">
      <w:r>
        <w:separator/>
      </w:r>
    </w:p>
  </w:footnote>
  <w:footnote w:type="continuationSeparator" w:id="0">
    <w:p w14:paraId="4265A409" w14:textId="77777777" w:rsidR="00093B6D" w:rsidRDefault="00093B6D" w:rsidP="004F7003">
      <w:r>
        <w:continuationSeparator/>
      </w:r>
    </w:p>
  </w:footnote>
  <w:footnote w:type="continuationNotice" w:id="1">
    <w:p w14:paraId="0FE74ECA" w14:textId="77777777" w:rsidR="00093B6D" w:rsidRDefault="00093B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09103" w14:textId="77777777" w:rsidR="005E7EE0" w:rsidRDefault="005E7E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992477" w:rsidRPr="00B85D69" w14:paraId="794AA946" w14:textId="77777777" w:rsidTr="4BFCB144">
      <w:trPr>
        <w:trHeight w:val="568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992477" w:rsidRPr="000770A6" w14:paraId="42FA374E" w14:textId="77777777" w:rsidTr="00143EB9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B57128" w14:textId="77777777" w:rsidR="00992477" w:rsidRDefault="00992477" w:rsidP="003238B5">
                <w:pPr>
                  <w:spacing w:before="26"/>
                  <w:ind w:left="20" w:right="-134"/>
                  <w:rPr>
                    <w:sz w:val="22"/>
                    <w:szCs w:val="22"/>
                  </w:rPr>
                </w:pPr>
                <w:bookmarkStart w:id="55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C2EB10" w14:textId="77777777" w:rsidR="00992477" w:rsidRDefault="00992477" w:rsidP="00EC402F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C0B55A" w14:textId="77777777" w:rsidR="00992477" w:rsidRDefault="00992477" w:rsidP="00EC402F">
                <w:pPr>
                  <w:jc w:val="center"/>
                </w:pPr>
              </w:p>
            </w:tc>
          </w:tr>
        </w:tbl>
        <w:p w14:paraId="14287DAF" w14:textId="17A00648" w:rsidR="00992477" w:rsidRDefault="4BFCB144" w:rsidP="00EC402F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</w:rPr>
            <w:drawing>
              <wp:inline distT="0" distB="0" distL="0" distR="0" wp14:anchorId="404CE268" wp14:editId="11938016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11DB6F9" w14:textId="77777777" w:rsidR="00992477" w:rsidRDefault="00992477" w:rsidP="00EC402F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3E08F924" w14:textId="7A41A722" w:rsidR="00992477" w:rsidRPr="00B76E98" w:rsidRDefault="00992477" w:rsidP="006B3C31">
          <w:pPr>
            <w:pStyle w:val="Nagwek"/>
            <w:jc w:val="both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55"/>
        </w:p>
      </w:tc>
    </w:tr>
  </w:tbl>
  <w:p w14:paraId="08ECAA9C" w14:textId="77777777" w:rsidR="00992477" w:rsidRPr="000F0664" w:rsidRDefault="00992477" w:rsidP="0028792D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6AD95" w14:textId="77777777" w:rsidR="005E7EE0" w:rsidRDefault="005E7E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BC7"/>
    <w:multiLevelType w:val="hybridMultilevel"/>
    <w:tmpl w:val="8A988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4282E"/>
    <w:multiLevelType w:val="hybridMultilevel"/>
    <w:tmpl w:val="4926C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5B1717"/>
    <w:multiLevelType w:val="hybridMultilevel"/>
    <w:tmpl w:val="29AC1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B09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F018E8"/>
    <w:multiLevelType w:val="hybridMultilevel"/>
    <w:tmpl w:val="65389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7459EA"/>
    <w:multiLevelType w:val="hybridMultilevel"/>
    <w:tmpl w:val="67048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13D4E"/>
    <w:multiLevelType w:val="multilevel"/>
    <w:tmpl w:val="049AEB3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2894914"/>
    <w:multiLevelType w:val="hybridMultilevel"/>
    <w:tmpl w:val="B212D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5"/>
  </w:num>
  <w:num w:numId="8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oNotDisplayPageBoundaries/>
  <w:trackRevisions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2C2D"/>
    <w:rsid w:val="000034C0"/>
    <w:rsid w:val="00006669"/>
    <w:rsid w:val="00006929"/>
    <w:rsid w:val="00006C1D"/>
    <w:rsid w:val="00011182"/>
    <w:rsid w:val="0001394D"/>
    <w:rsid w:val="00017215"/>
    <w:rsid w:val="0001782E"/>
    <w:rsid w:val="000213C3"/>
    <w:rsid w:val="000227DB"/>
    <w:rsid w:val="000239B3"/>
    <w:rsid w:val="00024797"/>
    <w:rsid w:val="00027E39"/>
    <w:rsid w:val="000349F4"/>
    <w:rsid w:val="00034BAC"/>
    <w:rsid w:val="000365EB"/>
    <w:rsid w:val="00040823"/>
    <w:rsid w:val="00043252"/>
    <w:rsid w:val="0004752C"/>
    <w:rsid w:val="00050891"/>
    <w:rsid w:val="00053126"/>
    <w:rsid w:val="00056F02"/>
    <w:rsid w:val="0005792C"/>
    <w:rsid w:val="00061077"/>
    <w:rsid w:val="00063716"/>
    <w:rsid w:val="00063CE9"/>
    <w:rsid w:val="000652D3"/>
    <w:rsid w:val="00065EEE"/>
    <w:rsid w:val="00066220"/>
    <w:rsid w:val="00071B36"/>
    <w:rsid w:val="0007663E"/>
    <w:rsid w:val="000770A6"/>
    <w:rsid w:val="00077E45"/>
    <w:rsid w:val="0008369B"/>
    <w:rsid w:val="00085BB2"/>
    <w:rsid w:val="00086730"/>
    <w:rsid w:val="0008737C"/>
    <w:rsid w:val="00092916"/>
    <w:rsid w:val="00093B6D"/>
    <w:rsid w:val="00094150"/>
    <w:rsid w:val="00094DE3"/>
    <w:rsid w:val="000A0BCE"/>
    <w:rsid w:val="000A1C6B"/>
    <w:rsid w:val="000A31C8"/>
    <w:rsid w:val="000A3406"/>
    <w:rsid w:val="000A4BDB"/>
    <w:rsid w:val="000A65D0"/>
    <w:rsid w:val="000B289D"/>
    <w:rsid w:val="000B43A2"/>
    <w:rsid w:val="000B64EC"/>
    <w:rsid w:val="000B6E8B"/>
    <w:rsid w:val="000B7926"/>
    <w:rsid w:val="000C3402"/>
    <w:rsid w:val="000C4839"/>
    <w:rsid w:val="000C7547"/>
    <w:rsid w:val="000D5C8D"/>
    <w:rsid w:val="000E5138"/>
    <w:rsid w:val="000E63C1"/>
    <w:rsid w:val="000F0664"/>
    <w:rsid w:val="000F0F17"/>
    <w:rsid w:val="000F4404"/>
    <w:rsid w:val="000F5EB3"/>
    <w:rsid w:val="000F6CDF"/>
    <w:rsid w:val="000F73AB"/>
    <w:rsid w:val="00101652"/>
    <w:rsid w:val="0010199B"/>
    <w:rsid w:val="00101AF0"/>
    <w:rsid w:val="00102373"/>
    <w:rsid w:val="00105491"/>
    <w:rsid w:val="001064EF"/>
    <w:rsid w:val="00106CE8"/>
    <w:rsid w:val="0010799A"/>
    <w:rsid w:val="00107FAF"/>
    <w:rsid w:val="001101AE"/>
    <w:rsid w:val="00111981"/>
    <w:rsid w:val="00111B7D"/>
    <w:rsid w:val="001136C9"/>
    <w:rsid w:val="00114116"/>
    <w:rsid w:val="00114E8A"/>
    <w:rsid w:val="00115727"/>
    <w:rsid w:val="00117A57"/>
    <w:rsid w:val="00121426"/>
    <w:rsid w:val="001216B5"/>
    <w:rsid w:val="001254CA"/>
    <w:rsid w:val="001267E6"/>
    <w:rsid w:val="001279BC"/>
    <w:rsid w:val="00127BE1"/>
    <w:rsid w:val="001363A8"/>
    <w:rsid w:val="00143012"/>
    <w:rsid w:val="00143EB9"/>
    <w:rsid w:val="00144F19"/>
    <w:rsid w:val="00146BB7"/>
    <w:rsid w:val="0014778B"/>
    <w:rsid w:val="001503E1"/>
    <w:rsid w:val="00150D7C"/>
    <w:rsid w:val="00150FCB"/>
    <w:rsid w:val="001510B1"/>
    <w:rsid w:val="00153B4B"/>
    <w:rsid w:val="00154214"/>
    <w:rsid w:val="00154548"/>
    <w:rsid w:val="00156D37"/>
    <w:rsid w:val="001603AA"/>
    <w:rsid w:val="0016205C"/>
    <w:rsid w:val="00163DAA"/>
    <w:rsid w:val="001643C4"/>
    <w:rsid w:val="0016446F"/>
    <w:rsid w:val="00166EEA"/>
    <w:rsid w:val="00167078"/>
    <w:rsid w:val="00170060"/>
    <w:rsid w:val="00173A05"/>
    <w:rsid w:val="001743E5"/>
    <w:rsid w:val="001746FE"/>
    <w:rsid w:val="001753FC"/>
    <w:rsid w:val="00176B5A"/>
    <w:rsid w:val="001772A5"/>
    <w:rsid w:val="00186AA2"/>
    <w:rsid w:val="00187D14"/>
    <w:rsid w:val="00191D71"/>
    <w:rsid w:val="00194E1E"/>
    <w:rsid w:val="001970F8"/>
    <w:rsid w:val="001A0DE1"/>
    <w:rsid w:val="001A5C9F"/>
    <w:rsid w:val="001A6B36"/>
    <w:rsid w:val="001A6DFC"/>
    <w:rsid w:val="001B005D"/>
    <w:rsid w:val="001B4EA1"/>
    <w:rsid w:val="001B63BB"/>
    <w:rsid w:val="001B6B9B"/>
    <w:rsid w:val="001C0F20"/>
    <w:rsid w:val="001C16E4"/>
    <w:rsid w:val="001C226C"/>
    <w:rsid w:val="001C30FB"/>
    <w:rsid w:val="001C474F"/>
    <w:rsid w:val="001C5796"/>
    <w:rsid w:val="001C5ECB"/>
    <w:rsid w:val="001C75ED"/>
    <w:rsid w:val="001D32FB"/>
    <w:rsid w:val="001D45C6"/>
    <w:rsid w:val="001D7DAC"/>
    <w:rsid w:val="001E1219"/>
    <w:rsid w:val="001E307C"/>
    <w:rsid w:val="001E4DB3"/>
    <w:rsid w:val="001F0E66"/>
    <w:rsid w:val="001F27D3"/>
    <w:rsid w:val="001F340F"/>
    <w:rsid w:val="001F4152"/>
    <w:rsid w:val="001F41FA"/>
    <w:rsid w:val="001F47C7"/>
    <w:rsid w:val="001F54BA"/>
    <w:rsid w:val="001F6FE2"/>
    <w:rsid w:val="0020105B"/>
    <w:rsid w:val="0020273B"/>
    <w:rsid w:val="00203221"/>
    <w:rsid w:val="00205820"/>
    <w:rsid w:val="00206580"/>
    <w:rsid w:val="002120D7"/>
    <w:rsid w:val="00212B3A"/>
    <w:rsid w:val="00213E6F"/>
    <w:rsid w:val="002205C5"/>
    <w:rsid w:val="00221380"/>
    <w:rsid w:val="00223D39"/>
    <w:rsid w:val="00224E30"/>
    <w:rsid w:val="002301F9"/>
    <w:rsid w:val="00230DBC"/>
    <w:rsid w:val="00233814"/>
    <w:rsid w:val="002338DF"/>
    <w:rsid w:val="002351DB"/>
    <w:rsid w:val="002363AF"/>
    <w:rsid w:val="00237C3C"/>
    <w:rsid w:val="00240212"/>
    <w:rsid w:val="002415D3"/>
    <w:rsid w:val="00241985"/>
    <w:rsid w:val="00247102"/>
    <w:rsid w:val="002474BD"/>
    <w:rsid w:val="00251F86"/>
    <w:rsid w:val="00256DA6"/>
    <w:rsid w:val="00257886"/>
    <w:rsid w:val="002611F8"/>
    <w:rsid w:val="00262EBE"/>
    <w:rsid w:val="002634F6"/>
    <w:rsid w:val="00263D72"/>
    <w:rsid w:val="00265992"/>
    <w:rsid w:val="002659D0"/>
    <w:rsid w:val="00266237"/>
    <w:rsid w:val="002667E7"/>
    <w:rsid w:val="00274CE9"/>
    <w:rsid w:val="00276448"/>
    <w:rsid w:val="002838B7"/>
    <w:rsid w:val="002865BA"/>
    <w:rsid w:val="0028792D"/>
    <w:rsid w:val="00290836"/>
    <w:rsid w:val="002910D9"/>
    <w:rsid w:val="002924EE"/>
    <w:rsid w:val="002939FD"/>
    <w:rsid w:val="00293FEC"/>
    <w:rsid w:val="00294A4B"/>
    <w:rsid w:val="00296A16"/>
    <w:rsid w:val="00296B50"/>
    <w:rsid w:val="00297721"/>
    <w:rsid w:val="002A029B"/>
    <w:rsid w:val="002A41FD"/>
    <w:rsid w:val="002A69FD"/>
    <w:rsid w:val="002A6D65"/>
    <w:rsid w:val="002A78F1"/>
    <w:rsid w:val="002B1397"/>
    <w:rsid w:val="002B1E16"/>
    <w:rsid w:val="002B3A04"/>
    <w:rsid w:val="002B44C0"/>
    <w:rsid w:val="002B4AAF"/>
    <w:rsid w:val="002C0720"/>
    <w:rsid w:val="002C2645"/>
    <w:rsid w:val="002C2ABE"/>
    <w:rsid w:val="002C70A5"/>
    <w:rsid w:val="002C7AF0"/>
    <w:rsid w:val="002D146C"/>
    <w:rsid w:val="002D17A5"/>
    <w:rsid w:val="002D2A68"/>
    <w:rsid w:val="002D3206"/>
    <w:rsid w:val="002D36E3"/>
    <w:rsid w:val="002D5445"/>
    <w:rsid w:val="002D5F94"/>
    <w:rsid w:val="002D693F"/>
    <w:rsid w:val="002E0202"/>
    <w:rsid w:val="002E3D74"/>
    <w:rsid w:val="002E43A4"/>
    <w:rsid w:val="002E4682"/>
    <w:rsid w:val="002E5154"/>
    <w:rsid w:val="002F150E"/>
    <w:rsid w:val="002F1956"/>
    <w:rsid w:val="002F384B"/>
    <w:rsid w:val="002F3D2F"/>
    <w:rsid w:val="002F4C4B"/>
    <w:rsid w:val="002F5D90"/>
    <w:rsid w:val="002F64F9"/>
    <w:rsid w:val="002F6CD0"/>
    <w:rsid w:val="00300EFD"/>
    <w:rsid w:val="00301AEB"/>
    <w:rsid w:val="00302627"/>
    <w:rsid w:val="00303708"/>
    <w:rsid w:val="00304B48"/>
    <w:rsid w:val="003054BD"/>
    <w:rsid w:val="003069A6"/>
    <w:rsid w:val="0031193A"/>
    <w:rsid w:val="00313CE1"/>
    <w:rsid w:val="00316A09"/>
    <w:rsid w:val="00320970"/>
    <w:rsid w:val="003217CF"/>
    <w:rsid w:val="003238B5"/>
    <w:rsid w:val="00323CB8"/>
    <w:rsid w:val="00323EEB"/>
    <w:rsid w:val="00324AB0"/>
    <w:rsid w:val="00326474"/>
    <w:rsid w:val="00331B02"/>
    <w:rsid w:val="00335608"/>
    <w:rsid w:val="003370C1"/>
    <w:rsid w:val="003417AB"/>
    <w:rsid w:val="003440C8"/>
    <w:rsid w:val="0034425A"/>
    <w:rsid w:val="00346BCF"/>
    <w:rsid w:val="0035000B"/>
    <w:rsid w:val="0035048E"/>
    <w:rsid w:val="00350C1D"/>
    <w:rsid w:val="00351730"/>
    <w:rsid w:val="003567C7"/>
    <w:rsid w:val="003618B2"/>
    <w:rsid w:val="0036237D"/>
    <w:rsid w:val="00362D3D"/>
    <w:rsid w:val="00363F7C"/>
    <w:rsid w:val="0037090B"/>
    <w:rsid w:val="0037092C"/>
    <w:rsid w:val="003741A0"/>
    <w:rsid w:val="0038111B"/>
    <w:rsid w:val="00384D23"/>
    <w:rsid w:val="00385824"/>
    <w:rsid w:val="00391826"/>
    <w:rsid w:val="00391984"/>
    <w:rsid w:val="00391A51"/>
    <w:rsid w:val="00392683"/>
    <w:rsid w:val="00392732"/>
    <w:rsid w:val="00393449"/>
    <w:rsid w:val="003936A7"/>
    <w:rsid w:val="00393911"/>
    <w:rsid w:val="00395322"/>
    <w:rsid w:val="00395D7E"/>
    <w:rsid w:val="00396103"/>
    <w:rsid w:val="003974D6"/>
    <w:rsid w:val="003A0041"/>
    <w:rsid w:val="003A0CDC"/>
    <w:rsid w:val="003A25E5"/>
    <w:rsid w:val="003A284D"/>
    <w:rsid w:val="003A4D66"/>
    <w:rsid w:val="003A643A"/>
    <w:rsid w:val="003A6CCC"/>
    <w:rsid w:val="003A6DC2"/>
    <w:rsid w:val="003B01C7"/>
    <w:rsid w:val="003B21D6"/>
    <w:rsid w:val="003B28CA"/>
    <w:rsid w:val="003B3A22"/>
    <w:rsid w:val="003C14E6"/>
    <w:rsid w:val="003C3774"/>
    <w:rsid w:val="003C484C"/>
    <w:rsid w:val="003C6AC0"/>
    <w:rsid w:val="003D1E8E"/>
    <w:rsid w:val="003D3E3E"/>
    <w:rsid w:val="003E2781"/>
    <w:rsid w:val="003E3A3F"/>
    <w:rsid w:val="003E4F01"/>
    <w:rsid w:val="003E539B"/>
    <w:rsid w:val="003E606D"/>
    <w:rsid w:val="003F0A62"/>
    <w:rsid w:val="003F178A"/>
    <w:rsid w:val="003F2BDD"/>
    <w:rsid w:val="003F472D"/>
    <w:rsid w:val="004000A8"/>
    <w:rsid w:val="0040017C"/>
    <w:rsid w:val="004007EF"/>
    <w:rsid w:val="004009CC"/>
    <w:rsid w:val="00400E93"/>
    <w:rsid w:val="004012A8"/>
    <w:rsid w:val="004012D3"/>
    <w:rsid w:val="004023D6"/>
    <w:rsid w:val="00402A56"/>
    <w:rsid w:val="004064E3"/>
    <w:rsid w:val="004079BB"/>
    <w:rsid w:val="00412239"/>
    <w:rsid w:val="00412EA8"/>
    <w:rsid w:val="004130E2"/>
    <w:rsid w:val="004130E9"/>
    <w:rsid w:val="0041342D"/>
    <w:rsid w:val="0042164B"/>
    <w:rsid w:val="0042515F"/>
    <w:rsid w:val="00427F65"/>
    <w:rsid w:val="004305FF"/>
    <w:rsid w:val="0043267E"/>
    <w:rsid w:val="00433ED6"/>
    <w:rsid w:val="00437BDB"/>
    <w:rsid w:val="00443DAF"/>
    <w:rsid w:val="00444681"/>
    <w:rsid w:val="00444EFA"/>
    <w:rsid w:val="004467E0"/>
    <w:rsid w:val="00447CFE"/>
    <w:rsid w:val="00451321"/>
    <w:rsid w:val="00453F7B"/>
    <w:rsid w:val="00456971"/>
    <w:rsid w:val="004570EC"/>
    <w:rsid w:val="004605FA"/>
    <w:rsid w:val="00461F18"/>
    <w:rsid w:val="004621B5"/>
    <w:rsid w:val="00462E90"/>
    <w:rsid w:val="00467088"/>
    <w:rsid w:val="004677F1"/>
    <w:rsid w:val="00470EF8"/>
    <w:rsid w:val="0047287C"/>
    <w:rsid w:val="00477089"/>
    <w:rsid w:val="00480BAB"/>
    <w:rsid w:val="00481832"/>
    <w:rsid w:val="00481F55"/>
    <w:rsid w:val="0048364D"/>
    <w:rsid w:val="00484717"/>
    <w:rsid w:val="00484878"/>
    <w:rsid w:val="00487A1A"/>
    <w:rsid w:val="004931E1"/>
    <w:rsid w:val="004960C1"/>
    <w:rsid w:val="00496A22"/>
    <w:rsid w:val="004A0E45"/>
    <w:rsid w:val="004A17E3"/>
    <w:rsid w:val="004A188F"/>
    <w:rsid w:val="004A3AD6"/>
    <w:rsid w:val="004A581A"/>
    <w:rsid w:val="004B24C6"/>
    <w:rsid w:val="004B293E"/>
    <w:rsid w:val="004B46D8"/>
    <w:rsid w:val="004B5A40"/>
    <w:rsid w:val="004B66F6"/>
    <w:rsid w:val="004B691C"/>
    <w:rsid w:val="004C07E7"/>
    <w:rsid w:val="004C096E"/>
    <w:rsid w:val="004C386D"/>
    <w:rsid w:val="004C423E"/>
    <w:rsid w:val="004C446C"/>
    <w:rsid w:val="004C6769"/>
    <w:rsid w:val="004D0C8D"/>
    <w:rsid w:val="004D0FD8"/>
    <w:rsid w:val="004D30CF"/>
    <w:rsid w:val="004D3E16"/>
    <w:rsid w:val="004D43DE"/>
    <w:rsid w:val="004D4490"/>
    <w:rsid w:val="004D62D6"/>
    <w:rsid w:val="004D7CCF"/>
    <w:rsid w:val="004E1A9A"/>
    <w:rsid w:val="004E3FD1"/>
    <w:rsid w:val="004F0873"/>
    <w:rsid w:val="004F11C9"/>
    <w:rsid w:val="004F4246"/>
    <w:rsid w:val="004F47E1"/>
    <w:rsid w:val="004F539A"/>
    <w:rsid w:val="004F7003"/>
    <w:rsid w:val="005008E5"/>
    <w:rsid w:val="0050255C"/>
    <w:rsid w:val="00502785"/>
    <w:rsid w:val="00503CA3"/>
    <w:rsid w:val="00504F1B"/>
    <w:rsid w:val="0050511F"/>
    <w:rsid w:val="00505358"/>
    <w:rsid w:val="00507637"/>
    <w:rsid w:val="00507847"/>
    <w:rsid w:val="0051118C"/>
    <w:rsid w:val="00511A83"/>
    <w:rsid w:val="00512BCE"/>
    <w:rsid w:val="00514A0E"/>
    <w:rsid w:val="005156D8"/>
    <w:rsid w:val="0051627A"/>
    <w:rsid w:val="0051654D"/>
    <w:rsid w:val="005212CD"/>
    <w:rsid w:val="00522AA1"/>
    <w:rsid w:val="005309AD"/>
    <w:rsid w:val="00532C22"/>
    <w:rsid w:val="00533CE4"/>
    <w:rsid w:val="00535D85"/>
    <w:rsid w:val="00536F11"/>
    <w:rsid w:val="00541DF9"/>
    <w:rsid w:val="00542812"/>
    <w:rsid w:val="00543739"/>
    <w:rsid w:val="0054509B"/>
    <w:rsid w:val="005450CF"/>
    <w:rsid w:val="0054560F"/>
    <w:rsid w:val="00545FB1"/>
    <w:rsid w:val="005460E0"/>
    <w:rsid w:val="00555585"/>
    <w:rsid w:val="00555DF0"/>
    <w:rsid w:val="00556FBF"/>
    <w:rsid w:val="0055750A"/>
    <w:rsid w:val="005605E8"/>
    <w:rsid w:val="005650E6"/>
    <w:rsid w:val="00567291"/>
    <w:rsid w:val="00567701"/>
    <w:rsid w:val="00567B38"/>
    <w:rsid w:val="00571F01"/>
    <w:rsid w:val="005721D7"/>
    <w:rsid w:val="005748BF"/>
    <w:rsid w:val="00576D9A"/>
    <w:rsid w:val="0057761A"/>
    <w:rsid w:val="00577839"/>
    <w:rsid w:val="0058137C"/>
    <w:rsid w:val="00582281"/>
    <w:rsid w:val="00583939"/>
    <w:rsid w:val="00586048"/>
    <w:rsid w:val="00587183"/>
    <w:rsid w:val="0058732C"/>
    <w:rsid w:val="00591A4F"/>
    <w:rsid w:val="00591E39"/>
    <w:rsid w:val="0059327D"/>
    <w:rsid w:val="00594549"/>
    <w:rsid w:val="0059515C"/>
    <w:rsid w:val="00596391"/>
    <w:rsid w:val="00596ACA"/>
    <w:rsid w:val="0059793D"/>
    <w:rsid w:val="005A049F"/>
    <w:rsid w:val="005A0E02"/>
    <w:rsid w:val="005A201F"/>
    <w:rsid w:val="005A27DA"/>
    <w:rsid w:val="005A32C9"/>
    <w:rsid w:val="005A3BFA"/>
    <w:rsid w:val="005A4395"/>
    <w:rsid w:val="005A4911"/>
    <w:rsid w:val="005A62D7"/>
    <w:rsid w:val="005A6B71"/>
    <w:rsid w:val="005B31D8"/>
    <w:rsid w:val="005B5060"/>
    <w:rsid w:val="005B5959"/>
    <w:rsid w:val="005B6165"/>
    <w:rsid w:val="005C01D0"/>
    <w:rsid w:val="005C0A49"/>
    <w:rsid w:val="005C0FB9"/>
    <w:rsid w:val="005C33EE"/>
    <w:rsid w:val="005C7D62"/>
    <w:rsid w:val="005D4FA0"/>
    <w:rsid w:val="005D591E"/>
    <w:rsid w:val="005D5E55"/>
    <w:rsid w:val="005D74BC"/>
    <w:rsid w:val="005E1D9D"/>
    <w:rsid w:val="005E269A"/>
    <w:rsid w:val="005E4C88"/>
    <w:rsid w:val="005E5CF3"/>
    <w:rsid w:val="005E7EE0"/>
    <w:rsid w:val="005F18FD"/>
    <w:rsid w:val="005F4CBB"/>
    <w:rsid w:val="005F4E70"/>
    <w:rsid w:val="005F5972"/>
    <w:rsid w:val="005F5ACA"/>
    <w:rsid w:val="005F7CC2"/>
    <w:rsid w:val="00601505"/>
    <w:rsid w:val="006041FD"/>
    <w:rsid w:val="00610FF2"/>
    <w:rsid w:val="00614D25"/>
    <w:rsid w:val="00614D68"/>
    <w:rsid w:val="00615765"/>
    <w:rsid w:val="0061618F"/>
    <w:rsid w:val="006176CD"/>
    <w:rsid w:val="00622028"/>
    <w:rsid w:val="00622A05"/>
    <w:rsid w:val="00623A35"/>
    <w:rsid w:val="006253DC"/>
    <w:rsid w:val="006256B0"/>
    <w:rsid w:val="006301FF"/>
    <w:rsid w:val="00632371"/>
    <w:rsid w:val="00634961"/>
    <w:rsid w:val="006424AE"/>
    <w:rsid w:val="0064335B"/>
    <w:rsid w:val="00643D89"/>
    <w:rsid w:val="00644EB8"/>
    <w:rsid w:val="00646E5B"/>
    <w:rsid w:val="006479CC"/>
    <w:rsid w:val="00650F0D"/>
    <w:rsid w:val="00652441"/>
    <w:rsid w:val="006618F3"/>
    <w:rsid w:val="00670248"/>
    <w:rsid w:val="00671C63"/>
    <w:rsid w:val="00673052"/>
    <w:rsid w:val="006807F4"/>
    <w:rsid w:val="00684936"/>
    <w:rsid w:val="00687586"/>
    <w:rsid w:val="00691B2A"/>
    <w:rsid w:val="00692010"/>
    <w:rsid w:val="00697457"/>
    <w:rsid w:val="006A133A"/>
    <w:rsid w:val="006A1799"/>
    <w:rsid w:val="006A2F49"/>
    <w:rsid w:val="006A41A1"/>
    <w:rsid w:val="006A51B5"/>
    <w:rsid w:val="006AEB4C"/>
    <w:rsid w:val="006B0D2C"/>
    <w:rsid w:val="006B1CC5"/>
    <w:rsid w:val="006B27D4"/>
    <w:rsid w:val="006B3C31"/>
    <w:rsid w:val="006B4D33"/>
    <w:rsid w:val="006B5D7F"/>
    <w:rsid w:val="006B68FE"/>
    <w:rsid w:val="006C3EC8"/>
    <w:rsid w:val="006C5A00"/>
    <w:rsid w:val="006D358C"/>
    <w:rsid w:val="006D6091"/>
    <w:rsid w:val="006D64C5"/>
    <w:rsid w:val="006E1BBB"/>
    <w:rsid w:val="006E2C93"/>
    <w:rsid w:val="006E3A60"/>
    <w:rsid w:val="006E4183"/>
    <w:rsid w:val="006E5AAB"/>
    <w:rsid w:val="006E6C7A"/>
    <w:rsid w:val="006F0FA4"/>
    <w:rsid w:val="006F1CFE"/>
    <w:rsid w:val="006F30D6"/>
    <w:rsid w:val="006F48A1"/>
    <w:rsid w:val="006F5C55"/>
    <w:rsid w:val="006F6865"/>
    <w:rsid w:val="00700331"/>
    <w:rsid w:val="00700687"/>
    <w:rsid w:val="0070299E"/>
    <w:rsid w:val="0070447A"/>
    <w:rsid w:val="0070543C"/>
    <w:rsid w:val="0070734F"/>
    <w:rsid w:val="00707797"/>
    <w:rsid w:val="00707AEC"/>
    <w:rsid w:val="007101FE"/>
    <w:rsid w:val="00710481"/>
    <w:rsid w:val="00710FB3"/>
    <w:rsid w:val="0071233E"/>
    <w:rsid w:val="00713E61"/>
    <w:rsid w:val="0071450D"/>
    <w:rsid w:val="00714A66"/>
    <w:rsid w:val="0071555A"/>
    <w:rsid w:val="00720483"/>
    <w:rsid w:val="0072247D"/>
    <w:rsid w:val="00722BE7"/>
    <w:rsid w:val="0072432D"/>
    <w:rsid w:val="00725EC6"/>
    <w:rsid w:val="00727BC9"/>
    <w:rsid w:val="00730BF4"/>
    <w:rsid w:val="00731AC6"/>
    <w:rsid w:val="0073434B"/>
    <w:rsid w:val="00736CC5"/>
    <w:rsid w:val="00740CF5"/>
    <w:rsid w:val="0074382A"/>
    <w:rsid w:val="00750FF9"/>
    <w:rsid w:val="00751564"/>
    <w:rsid w:val="00751904"/>
    <w:rsid w:val="00753F16"/>
    <w:rsid w:val="00754110"/>
    <w:rsid w:val="00755650"/>
    <w:rsid w:val="00757DCC"/>
    <w:rsid w:val="007608FD"/>
    <w:rsid w:val="007610B1"/>
    <w:rsid w:val="00763828"/>
    <w:rsid w:val="0076555B"/>
    <w:rsid w:val="00766764"/>
    <w:rsid w:val="007674C8"/>
    <w:rsid w:val="00767FF0"/>
    <w:rsid w:val="007706F1"/>
    <w:rsid w:val="00775274"/>
    <w:rsid w:val="00785385"/>
    <w:rsid w:val="00794672"/>
    <w:rsid w:val="00795B06"/>
    <w:rsid w:val="00796EFE"/>
    <w:rsid w:val="007A0D01"/>
    <w:rsid w:val="007A0ED9"/>
    <w:rsid w:val="007A4EF0"/>
    <w:rsid w:val="007A59E0"/>
    <w:rsid w:val="007A6371"/>
    <w:rsid w:val="007B24C2"/>
    <w:rsid w:val="007B3A17"/>
    <w:rsid w:val="007B52BC"/>
    <w:rsid w:val="007B5D44"/>
    <w:rsid w:val="007B78B8"/>
    <w:rsid w:val="007C0A7B"/>
    <w:rsid w:val="007C4723"/>
    <w:rsid w:val="007C5A7E"/>
    <w:rsid w:val="007C62C7"/>
    <w:rsid w:val="007C6523"/>
    <w:rsid w:val="007C71A0"/>
    <w:rsid w:val="007C772E"/>
    <w:rsid w:val="007D30E6"/>
    <w:rsid w:val="007D535E"/>
    <w:rsid w:val="007E0115"/>
    <w:rsid w:val="007E1031"/>
    <w:rsid w:val="007E15F5"/>
    <w:rsid w:val="007E1D17"/>
    <w:rsid w:val="007E29A7"/>
    <w:rsid w:val="007E2C24"/>
    <w:rsid w:val="007E378B"/>
    <w:rsid w:val="007E3B15"/>
    <w:rsid w:val="007E4843"/>
    <w:rsid w:val="007E4C14"/>
    <w:rsid w:val="007E4EF4"/>
    <w:rsid w:val="007E5398"/>
    <w:rsid w:val="007E6290"/>
    <w:rsid w:val="007E6AFF"/>
    <w:rsid w:val="007F2906"/>
    <w:rsid w:val="00800465"/>
    <w:rsid w:val="00801A81"/>
    <w:rsid w:val="00801F8C"/>
    <w:rsid w:val="00803107"/>
    <w:rsid w:val="008048AD"/>
    <w:rsid w:val="00804C4B"/>
    <w:rsid w:val="00805F96"/>
    <w:rsid w:val="0080729D"/>
    <w:rsid w:val="00807AA3"/>
    <w:rsid w:val="00810D56"/>
    <w:rsid w:val="008129FC"/>
    <w:rsid w:val="0081369C"/>
    <w:rsid w:val="00814BB0"/>
    <w:rsid w:val="00814CB0"/>
    <w:rsid w:val="008164B3"/>
    <w:rsid w:val="008220CF"/>
    <w:rsid w:val="00827A90"/>
    <w:rsid w:val="00831ACA"/>
    <w:rsid w:val="00832D28"/>
    <w:rsid w:val="00833AE5"/>
    <w:rsid w:val="00834140"/>
    <w:rsid w:val="00834941"/>
    <w:rsid w:val="00834E42"/>
    <w:rsid w:val="00837617"/>
    <w:rsid w:val="00843729"/>
    <w:rsid w:val="00844CBF"/>
    <w:rsid w:val="0085127B"/>
    <w:rsid w:val="00853CB4"/>
    <w:rsid w:val="008557D2"/>
    <w:rsid w:val="0085588A"/>
    <w:rsid w:val="00857A1F"/>
    <w:rsid w:val="008609C5"/>
    <w:rsid w:val="00860FCD"/>
    <w:rsid w:val="00861407"/>
    <w:rsid w:val="00861AEE"/>
    <w:rsid w:val="00862EBC"/>
    <w:rsid w:val="00865992"/>
    <w:rsid w:val="00866496"/>
    <w:rsid w:val="00870165"/>
    <w:rsid w:val="008711CC"/>
    <w:rsid w:val="008727EC"/>
    <w:rsid w:val="008758B7"/>
    <w:rsid w:val="008759E2"/>
    <w:rsid w:val="008768B5"/>
    <w:rsid w:val="00876F41"/>
    <w:rsid w:val="008779C0"/>
    <w:rsid w:val="00880F05"/>
    <w:rsid w:val="008813C8"/>
    <w:rsid w:val="00886B57"/>
    <w:rsid w:val="00887918"/>
    <w:rsid w:val="00887C23"/>
    <w:rsid w:val="00890AC8"/>
    <w:rsid w:val="008917E1"/>
    <w:rsid w:val="00897543"/>
    <w:rsid w:val="008A0FA0"/>
    <w:rsid w:val="008A49C9"/>
    <w:rsid w:val="008B0C8C"/>
    <w:rsid w:val="008B1EE7"/>
    <w:rsid w:val="008B2525"/>
    <w:rsid w:val="008B27DF"/>
    <w:rsid w:val="008B4C67"/>
    <w:rsid w:val="008B554E"/>
    <w:rsid w:val="008B5AC9"/>
    <w:rsid w:val="008B6278"/>
    <w:rsid w:val="008B7521"/>
    <w:rsid w:val="008C4325"/>
    <w:rsid w:val="008C5C01"/>
    <w:rsid w:val="008C6ED7"/>
    <w:rsid w:val="008C791E"/>
    <w:rsid w:val="008C7DF7"/>
    <w:rsid w:val="008D08A2"/>
    <w:rsid w:val="008D2881"/>
    <w:rsid w:val="008D6980"/>
    <w:rsid w:val="008D75A1"/>
    <w:rsid w:val="008D7E32"/>
    <w:rsid w:val="008E089C"/>
    <w:rsid w:val="008E105A"/>
    <w:rsid w:val="008E141E"/>
    <w:rsid w:val="008E676D"/>
    <w:rsid w:val="008E7F05"/>
    <w:rsid w:val="008F0491"/>
    <w:rsid w:val="008F363A"/>
    <w:rsid w:val="008F692B"/>
    <w:rsid w:val="009001AB"/>
    <w:rsid w:val="00901097"/>
    <w:rsid w:val="009029CA"/>
    <w:rsid w:val="00902C41"/>
    <w:rsid w:val="00902F8F"/>
    <w:rsid w:val="00906E50"/>
    <w:rsid w:val="00911652"/>
    <w:rsid w:val="00911687"/>
    <w:rsid w:val="0091340D"/>
    <w:rsid w:val="009161A9"/>
    <w:rsid w:val="00917C3B"/>
    <w:rsid w:val="00922F02"/>
    <w:rsid w:val="00924124"/>
    <w:rsid w:val="00924499"/>
    <w:rsid w:val="00924A8B"/>
    <w:rsid w:val="0093050D"/>
    <w:rsid w:val="00932028"/>
    <w:rsid w:val="0094070B"/>
    <w:rsid w:val="00942085"/>
    <w:rsid w:val="00943810"/>
    <w:rsid w:val="00947E41"/>
    <w:rsid w:val="00952B83"/>
    <w:rsid w:val="00952C8B"/>
    <w:rsid w:val="009537A3"/>
    <w:rsid w:val="00965399"/>
    <w:rsid w:val="009657D1"/>
    <w:rsid w:val="009661F0"/>
    <w:rsid w:val="00971A0D"/>
    <w:rsid w:val="00973AD7"/>
    <w:rsid w:val="00975B6A"/>
    <w:rsid w:val="0097617A"/>
    <w:rsid w:val="0097725B"/>
    <w:rsid w:val="00977832"/>
    <w:rsid w:val="009836EE"/>
    <w:rsid w:val="009843E4"/>
    <w:rsid w:val="00985FBA"/>
    <w:rsid w:val="00986E59"/>
    <w:rsid w:val="00992477"/>
    <w:rsid w:val="009A0970"/>
    <w:rsid w:val="009A1064"/>
    <w:rsid w:val="009A2B22"/>
    <w:rsid w:val="009A4541"/>
    <w:rsid w:val="009A646D"/>
    <w:rsid w:val="009B11EF"/>
    <w:rsid w:val="009B2A76"/>
    <w:rsid w:val="009B60A6"/>
    <w:rsid w:val="009B6C9D"/>
    <w:rsid w:val="009C1465"/>
    <w:rsid w:val="009C1F7C"/>
    <w:rsid w:val="009C7453"/>
    <w:rsid w:val="009D07BC"/>
    <w:rsid w:val="009D0A8C"/>
    <w:rsid w:val="009D268C"/>
    <w:rsid w:val="009D2765"/>
    <w:rsid w:val="009D2CED"/>
    <w:rsid w:val="009D302C"/>
    <w:rsid w:val="009D4CF3"/>
    <w:rsid w:val="009D4D0B"/>
    <w:rsid w:val="009D735F"/>
    <w:rsid w:val="009E1F59"/>
    <w:rsid w:val="009E450E"/>
    <w:rsid w:val="009E63EB"/>
    <w:rsid w:val="009F13C5"/>
    <w:rsid w:val="009F218F"/>
    <w:rsid w:val="009F37A6"/>
    <w:rsid w:val="009F3EF6"/>
    <w:rsid w:val="009F4A47"/>
    <w:rsid w:val="00A0314A"/>
    <w:rsid w:val="00A0317C"/>
    <w:rsid w:val="00A0371A"/>
    <w:rsid w:val="00A06FF8"/>
    <w:rsid w:val="00A134E2"/>
    <w:rsid w:val="00A1427E"/>
    <w:rsid w:val="00A151DD"/>
    <w:rsid w:val="00A16D9E"/>
    <w:rsid w:val="00A21135"/>
    <w:rsid w:val="00A2364E"/>
    <w:rsid w:val="00A24DE9"/>
    <w:rsid w:val="00A278A6"/>
    <w:rsid w:val="00A308C2"/>
    <w:rsid w:val="00A35CF8"/>
    <w:rsid w:val="00A37294"/>
    <w:rsid w:val="00A377B7"/>
    <w:rsid w:val="00A41408"/>
    <w:rsid w:val="00A41559"/>
    <w:rsid w:val="00A43AEC"/>
    <w:rsid w:val="00A47BA7"/>
    <w:rsid w:val="00A5004F"/>
    <w:rsid w:val="00A52CAD"/>
    <w:rsid w:val="00A53982"/>
    <w:rsid w:val="00A54DAF"/>
    <w:rsid w:val="00A55A67"/>
    <w:rsid w:val="00A56CB0"/>
    <w:rsid w:val="00A57F86"/>
    <w:rsid w:val="00A61047"/>
    <w:rsid w:val="00A610BD"/>
    <w:rsid w:val="00A62CAD"/>
    <w:rsid w:val="00A645A6"/>
    <w:rsid w:val="00A66C95"/>
    <w:rsid w:val="00A67E16"/>
    <w:rsid w:val="00A7414C"/>
    <w:rsid w:val="00A74C64"/>
    <w:rsid w:val="00A81212"/>
    <w:rsid w:val="00A82C3D"/>
    <w:rsid w:val="00A83BD7"/>
    <w:rsid w:val="00A84C90"/>
    <w:rsid w:val="00A91636"/>
    <w:rsid w:val="00A91D7E"/>
    <w:rsid w:val="00A923AB"/>
    <w:rsid w:val="00A92DCB"/>
    <w:rsid w:val="00A96B1D"/>
    <w:rsid w:val="00AA0153"/>
    <w:rsid w:val="00AA0571"/>
    <w:rsid w:val="00AA210B"/>
    <w:rsid w:val="00AA2C13"/>
    <w:rsid w:val="00AB0D9D"/>
    <w:rsid w:val="00AB15DF"/>
    <w:rsid w:val="00AB2C41"/>
    <w:rsid w:val="00AB5215"/>
    <w:rsid w:val="00AB6E8E"/>
    <w:rsid w:val="00AB764A"/>
    <w:rsid w:val="00AC2D80"/>
    <w:rsid w:val="00AC3E7C"/>
    <w:rsid w:val="00AC4EBA"/>
    <w:rsid w:val="00AC5460"/>
    <w:rsid w:val="00AC6EAE"/>
    <w:rsid w:val="00AD018F"/>
    <w:rsid w:val="00AD38CA"/>
    <w:rsid w:val="00AD3ADC"/>
    <w:rsid w:val="00AD4266"/>
    <w:rsid w:val="00AD43DA"/>
    <w:rsid w:val="00AD54C1"/>
    <w:rsid w:val="00AE0141"/>
    <w:rsid w:val="00AE2F15"/>
    <w:rsid w:val="00AE4412"/>
    <w:rsid w:val="00AE6532"/>
    <w:rsid w:val="00AE729B"/>
    <w:rsid w:val="00AE7369"/>
    <w:rsid w:val="00AE76FF"/>
    <w:rsid w:val="00AF1879"/>
    <w:rsid w:val="00AF1ABC"/>
    <w:rsid w:val="00AF2269"/>
    <w:rsid w:val="00AF42A7"/>
    <w:rsid w:val="00AF5A3F"/>
    <w:rsid w:val="00AF76D7"/>
    <w:rsid w:val="00B0099B"/>
    <w:rsid w:val="00B01AAF"/>
    <w:rsid w:val="00B020B6"/>
    <w:rsid w:val="00B03ADD"/>
    <w:rsid w:val="00B04A92"/>
    <w:rsid w:val="00B07710"/>
    <w:rsid w:val="00B121B8"/>
    <w:rsid w:val="00B12462"/>
    <w:rsid w:val="00B13823"/>
    <w:rsid w:val="00B13B82"/>
    <w:rsid w:val="00B1590F"/>
    <w:rsid w:val="00B15B32"/>
    <w:rsid w:val="00B162B8"/>
    <w:rsid w:val="00B166D6"/>
    <w:rsid w:val="00B203C7"/>
    <w:rsid w:val="00B21A01"/>
    <w:rsid w:val="00B21F47"/>
    <w:rsid w:val="00B225B8"/>
    <w:rsid w:val="00B262F4"/>
    <w:rsid w:val="00B316AC"/>
    <w:rsid w:val="00B32E70"/>
    <w:rsid w:val="00B357DC"/>
    <w:rsid w:val="00B404C3"/>
    <w:rsid w:val="00B423D9"/>
    <w:rsid w:val="00B44B76"/>
    <w:rsid w:val="00B4593A"/>
    <w:rsid w:val="00B46D48"/>
    <w:rsid w:val="00B50BBF"/>
    <w:rsid w:val="00B53813"/>
    <w:rsid w:val="00B54D8B"/>
    <w:rsid w:val="00B55EF1"/>
    <w:rsid w:val="00B563E8"/>
    <w:rsid w:val="00B63046"/>
    <w:rsid w:val="00B64DBA"/>
    <w:rsid w:val="00B6739B"/>
    <w:rsid w:val="00B678C1"/>
    <w:rsid w:val="00B732C1"/>
    <w:rsid w:val="00B7766E"/>
    <w:rsid w:val="00B8109E"/>
    <w:rsid w:val="00B810C7"/>
    <w:rsid w:val="00B854E6"/>
    <w:rsid w:val="00B85D69"/>
    <w:rsid w:val="00B85DBB"/>
    <w:rsid w:val="00B91524"/>
    <w:rsid w:val="00B94BC2"/>
    <w:rsid w:val="00B95565"/>
    <w:rsid w:val="00BA0F7E"/>
    <w:rsid w:val="00BA1BAB"/>
    <w:rsid w:val="00BA4364"/>
    <w:rsid w:val="00BA458C"/>
    <w:rsid w:val="00BA5816"/>
    <w:rsid w:val="00BA60BB"/>
    <w:rsid w:val="00BA62D7"/>
    <w:rsid w:val="00BB05EB"/>
    <w:rsid w:val="00BB4189"/>
    <w:rsid w:val="00BC1556"/>
    <w:rsid w:val="00BC2A92"/>
    <w:rsid w:val="00BC427F"/>
    <w:rsid w:val="00BC4C40"/>
    <w:rsid w:val="00BC56BC"/>
    <w:rsid w:val="00BD52C3"/>
    <w:rsid w:val="00BD61B2"/>
    <w:rsid w:val="00BD74C9"/>
    <w:rsid w:val="00BE25A7"/>
    <w:rsid w:val="00BE54D1"/>
    <w:rsid w:val="00BE5AC5"/>
    <w:rsid w:val="00BE5E78"/>
    <w:rsid w:val="00BE7A24"/>
    <w:rsid w:val="00BF295D"/>
    <w:rsid w:val="00BF2DB3"/>
    <w:rsid w:val="00BF4D40"/>
    <w:rsid w:val="00BF50C4"/>
    <w:rsid w:val="00BF6935"/>
    <w:rsid w:val="00BF73D0"/>
    <w:rsid w:val="00C05589"/>
    <w:rsid w:val="00C06D2F"/>
    <w:rsid w:val="00C07C1C"/>
    <w:rsid w:val="00C10B40"/>
    <w:rsid w:val="00C1149C"/>
    <w:rsid w:val="00C11AA2"/>
    <w:rsid w:val="00C11E26"/>
    <w:rsid w:val="00C13D73"/>
    <w:rsid w:val="00C13FEE"/>
    <w:rsid w:val="00C14E04"/>
    <w:rsid w:val="00C15E2B"/>
    <w:rsid w:val="00C161FF"/>
    <w:rsid w:val="00C1764C"/>
    <w:rsid w:val="00C17F17"/>
    <w:rsid w:val="00C2093C"/>
    <w:rsid w:val="00C210E3"/>
    <w:rsid w:val="00C2209C"/>
    <w:rsid w:val="00C233C9"/>
    <w:rsid w:val="00C23854"/>
    <w:rsid w:val="00C2385C"/>
    <w:rsid w:val="00C26530"/>
    <w:rsid w:val="00C30153"/>
    <w:rsid w:val="00C31009"/>
    <w:rsid w:val="00C325C3"/>
    <w:rsid w:val="00C328CD"/>
    <w:rsid w:val="00C367BA"/>
    <w:rsid w:val="00C3720E"/>
    <w:rsid w:val="00C3738A"/>
    <w:rsid w:val="00C407AC"/>
    <w:rsid w:val="00C4111F"/>
    <w:rsid w:val="00C414DC"/>
    <w:rsid w:val="00C41DF5"/>
    <w:rsid w:val="00C42C6B"/>
    <w:rsid w:val="00C50F2F"/>
    <w:rsid w:val="00C5472E"/>
    <w:rsid w:val="00C552CB"/>
    <w:rsid w:val="00C56E7D"/>
    <w:rsid w:val="00C57B50"/>
    <w:rsid w:val="00C610CF"/>
    <w:rsid w:val="00C62C72"/>
    <w:rsid w:val="00C65941"/>
    <w:rsid w:val="00C6743F"/>
    <w:rsid w:val="00C67525"/>
    <w:rsid w:val="00C67F0D"/>
    <w:rsid w:val="00C72E77"/>
    <w:rsid w:val="00C816E4"/>
    <w:rsid w:val="00C81A86"/>
    <w:rsid w:val="00C83806"/>
    <w:rsid w:val="00C839A8"/>
    <w:rsid w:val="00C915FA"/>
    <w:rsid w:val="00C93B95"/>
    <w:rsid w:val="00C96329"/>
    <w:rsid w:val="00CA0781"/>
    <w:rsid w:val="00CA1020"/>
    <w:rsid w:val="00CA1427"/>
    <w:rsid w:val="00CA15D8"/>
    <w:rsid w:val="00CA21E1"/>
    <w:rsid w:val="00CA4359"/>
    <w:rsid w:val="00CA4913"/>
    <w:rsid w:val="00CA6E28"/>
    <w:rsid w:val="00CA7E2E"/>
    <w:rsid w:val="00CB3640"/>
    <w:rsid w:val="00CB39D8"/>
    <w:rsid w:val="00CC0FA2"/>
    <w:rsid w:val="00CC4780"/>
    <w:rsid w:val="00CC54B0"/>
    <w:rsid w:val="00CC611C"/>
    <w:rsid w:val="00CC6756"/>
    <w:rsid w:val="00CC7426"/>
    <w:rsid w:val="00CD074B"/>
    <w:rsid w:val="00CD3B56"/>
    <w:rsid w:val="00CD4C9E"/>
    <w:rsid w:val="00CD757D"/>
    <w:rsid w:val="00CD7817"/>
    <w:rsid w:val="00CE2107"/>
    <w:rsid w:val="00CE3C92"/>
    <w:rsid w:val="00CE59C7"/>
    <w:rsid w:val="00CF16FA"/>
    <w:rsid w:val="00CF26C1"/>
    <w:rsid w:val="00CF4235"/>
    <w:rsid w:val="00CF661A"/>
    <w:rsid w:val="00CF699E"/>
    <w:rsid w:val="00CF74BA"/>
    <w:rsid w:val="00D00B75"/>
    <w:rsid w:val="00D06F28"/>
    <w:rsid w:val="00D073C0"/>
    <w:rsid w:val="00D07CAF"/>
    <w:rsid w:val="00D125EA"/>
    <w:rsid w:val="00D13D3C"/>
    <w:rsid w:val="00D14AEA"/>
    <w:rsid w:val="00D21984"/>
    <w:rsid w:val="00D25441"/>
    <w:rsid w:val="00D25D82"/>
    <w:rsid w:val="00D27F63"/>
    <w:rsid w:val="00D30B06"/>
    <w:rsid w:val="00D32BED"/>
    <w:rsid w:val="00D32C92"/>
    <w:rsid w:val="00D34008"/>
    <w:rsid w:val="00D4464D"/>
    <w:rsid w:val="00D5045F"/>
    <w:rsid w:val="00D51A8E"/>
    <w:rsid w:val="00D52A86"/>
    <w:rsid w:val="00D53B29"/>
    <w:rsid w:val="00D60373"/>
    <w:rsid w:val="00D60E4D"/>
    <w:rsid w:val="00D645B1"/>
    <w:rsid w:val="00D65F96"/>
    <w:rsid w:val="00D6775D"/>
    <w:rsid w:val="00D71740"/>
    <w:rsid w:val="00D83DAD"/>
    <w:rsid w:val="00D84012"/>
    <w:rsid w:val="00D846EC"/>
    <w:rsid w:val="00D92C36"/>
    <w:rsid w:val="00D962D3"/>
    <w:rsid w:val="00D978B5"/>
    <w:rsid w:val="00DA0B90"/>
    <w:rsid w:val="00DA36E8"/>
    <w:rsid w:val="00DA3E6A"/>
    <w:rsid w:val="00DA48B3"/>
    <w:rsid w:val="00DA6DFD"/>
    <w:rsid w:val="00DB43F1"/>
    <w:rsid w:val="00DB56CC"/>
    <w:rsid w:val="00DB6484"/>
    <w:rsid w:val="00DB6627"/>
    <w:rsid w:val="00DB7647"/>
    <w:rsid w:val="00DB7684"/>
    <w:rsid w:val="00DC18ED"/>
    <w:rsid w:val="00DC3C62"/>
    <w:rsid w:val="00DC5E4C"/>
    <w:rsid w:val="00DD2AF6"/>
    <w:rsid w:val="00DD36F4"/>
    <w:rsid w:val="00DD6742"/>
    <w:rsid w:val="00DE1272"/>
    <w:rsid w:val="00DE2210"/>
    <w:rsid w:val="00DE2FCC"/>
    <w:rsid w:val="00DE410A"/>
    <w:rsid w:val="00DE593A"/>
    <w:rsid w:val="00DE6ADB"/>
    <w:rsid w:val="00DE7BA5"/>
    <w:rsid w:val="00DF0C44"/>
    <w:rsid w:val="00DF1EB2"/>
    <w:rsid w:val="00DF436F"/>
    <w:rsid w:val="00DF5328"/>
    <w:rsid w:val="00DF6C2E"/>
    <w:rsid w:val="00DF75C0"/>
    <w:rsid w:val="00DF7897"/>
    <w:rsid w:val="00E0074E"/>
    <w:rsid w:val="00E00E64"/>
    <w:rsid w:val="00E0268A"/>
    <w:rsid w:val="00E05055"/>
    <w:rsid w:val="00E05F29"/>
    <w:rsid w:val="00E0782F"/>
    <w:rsid w:val="00E146B9"/>
    <w:rsid w:val="00E164E5"/>
    <w:rsid w:val="00E2265E"/>
    <w:rsid w:val="00E238E3"/>
    <w:rsid w:val="00E24098"/>
    <w:rsid w:val="00E242B2"/>
    <w:rsid w:val="00E24FAB"/>
    <w:rsid w:val="00E251EC"/>
    <w:rsid w:val="00E2718E"/>
    <w:rsid w:val="00E30EBF"/>
    <w:rsid w:val="00E3205C"/>
    <w:rsid w:val="00E3274A"/>
    <w:rsid w:val="00E32DA2"/>
    <w:rsid w:val="00E34D39"/>
    <w:rsid w:val="00E40CB6"/>
    <w:rsid w:val="00E44154"/>
    <w:rsid w:val="00E4543C"/>
    <w:rsid w:val="00E46023"/>
    <w:rsid w:val="00E4693B"/>
    <w:rsid w:val="00E529E4"/>
    <w:rsid w:val="00E5454D"/>
    <w:rsid w:val="00E55A41"/>
    <w:rsid w:val="00E65521"/>
    <w:rsid w:val="00E65B56"/>
    <w:rsid w:val="00E671BC"/>
    <w:rsid w:val="00E71478"/>
    <w:rsid w:val="00E7206C"/>
    <w:rsid w:val="00E73B25"/>
    <w:rsid w:val="00E76711"/>
    <w:rsid w:val="00E77D1B"/>
    <w:rsid w:val="00E812A2"/>
    <w:rsid w:val="00E81559"/>
    <w:rsid w:val="00E82017"/>
    <w:rsid w:val="00E834AD"/>
    <w:rsid w:val="00E84E1E"/>
    <w:rsid w:val="00E868C4"/>
    <w:rsid w:val="00E8736C"/>
    <w:rsid w:val="00E93545"/>
    <w:rsid w:val="00E94ACC"/>
    <w:rsid w:val="00E94AFE"/>
    <w:rsid w:val="00EA01EB"/>
    <w:rsid w:val="00EA032B"/>
    <w:rsid w:val="00EA15D8"/>
    <w:rsid w:val="00EA1F2D"/>
    <w:rsid w:val="00EA3121"/>
    <w:rsid w:val="00EB1424"/>
    <w:rsid w:val="00EB207F"/>
    <w:rsid w:val="00EB2B16"/>
    <w:rsid w:val="00EB62F5"/>
    <w:rsid w:val="00EB71A9"/>
    <w:rsid w:val="00EC378B"/>
    <w:rsid w:val="00EC402F"/>
    <w:rsid w:val="00EC4ED4"/>
    <w:rsid w:val="00EC69BD"/>
    <w:rsid w:val="00EC75AD"/>
    <w:rsid w:val="00ED2464"/>
    <w:rsid w:val="00ED2D29"/>
    <w:rsid w:val="00ED5E3F"/>
    <w:rsid w:val="00ED6E86"/>
    <w:rsid w:val="00ED784E"/>
    <w:rsid w:val="00EE326D"/>
    <w:rsid w:val="00EE7435"/>
    <w:rsid w:val="00EF0BEB"/>
    <w:rsid w:val="00EF2403"/>
    <w:rsid w:val="00EF61FE"/>
    <w:rsid w:val="00EF6BB7"/>
    <w:rsid w:val="00F00595"/>
    <w:rsid w:val="00F00EA2"/>
    <w:rsid w:val="00F0226B"/>
    <w:rsid w:val="00F036B3"/>
    <w:rsid w:val="00F06311"/>
    <w:rsid w:val="00F06650"/>
    <w:rsid w:val="00F0707F"/>
    <w:rsid w:val="00F173A6"/>
    <w:rsid w:val="00F210BB"/>
    <w:rsid w:val="00F22893"/>
    <w:rsid w:val="00F23792"/>
    <w:rsid w:val="00F277B1"/>
    <w:rsid w:val="00F30D44"/>
    <w:rsid w:val="00F34549"/>
    <w:rsid w:val="00F34CC8"/>
    <w:rsid w:val="00F404FB"/>
    <w:rsid w:val="00F43B82"/>
    <w:rsid w:val="00F52F05"/>
    <w:rsid w:val="00F57D22"/>
    <w:rsid w:val="00F60C5F"/>
    <w:rsid w:val="00F61E70"/>
    <w:rsid w:val="00F626AF"/>
    <w:rsid w:val="00F630C1"/>
    <w:rsid w:val="00F64D9E"/>
    <w:rsid w:val="00F64F7B"/>
    <w:rsid w:val="00F65C1D"/>
    <w:rsid w:val="00F70E37"/>
    <w:rsid w:val="00F72BC2"/>
    <w:rsid w:val="00F735D9"/>
    <w:rsid w:val="00F737ED"/>
    <w:rsid w:val="00F73FEE"/>
    <w:rsid w:val="00F74C30"/>
    <w:rsid w:val="00F772A5"/>
    <w:rsid w:val="00F81166"/>
    <w:rsid w:val="00F8420C"/>
    <w:rsid w:val="00F85476"/>
    <w:rsid w:val="00F85C79"/>
    <w:rsid w:val="00F90695"/>
    <w:rsid w:val="00F927EF"/>
    <w:rsid w:val="00F93D82"/>
    <w:rsid w:val="00F94C46"/>
    <w:rsid w:val="00F95D14"/>
    <w:rsid w:val="00FA02AA"/>
    <w:rsid w:val="00FA12E3"/>
    <w:rsid w:val="00FA2295"/>
    <w:rsid w:val="00FA3D89"/>
    <w:rsid w:val="00FA7138"/>
    <w:rsid w:val="00FB4D03"/>
    <w:rsid w:val="00FB7F95"/>
    <w:rsid w:val="00FC0A08"/>
    <w:rsid w:val="00FC1116"/>
    <w:rsid w:val="00FC1473"/>
    <w:rsid w:val="00FC2FEB"/>
    <w:rsid w:val="00FC37CE"/>
    <w:rsid w:val="00FC39A3"/>
    <w:rsid w:val="00FC3D36"/>
    <w:rsid w:val="00FC447B"/>
    <w:rsid w:val="00FC4701"/>
    <w:rsid w:val="00FC4D6D"/>
    <w:rsid w:val="00FD1C18"/>
    <w:rsid w:val="00FD54E8"/>
    <w:rsid w:val="00FD67F5"/>
    <w:rsid w:val="00FD6CA3"/>
    <w:rsid w:val="00FE08A4"/>
    <w:rsid w:val="00FE50F8"/>
    <w:rsid w:val="00FE5817"/>
    <w:rsid w:val="00FE5B3D"/>
    <w:rsid w:val="00FE649C"/>
    <w:rsid w:val="00FE7296"/>
    <w:rsid w:val="00FF1304"/>
    <w:rsid w:val="00FF2C37"/>
    <w:rsid w:val="00FF3423"/>
    <w:rsid w:val="00FF363A"/>
    <w:rsid w:val="00FF3EFC"/>
    <w:rsid w:val="00FF4C67"/>
    <w:rsid w:val="00FF6C0E"/>
    <w:rsid w:val="00FF750B"/>
    <w:rsid w:val="00FF7CAC"/>
    <w:rsid w:val="01DEC4EB"/>
    <w:rsid w:val="0339D9F5"/>
    <w:rsid w:val="03901781"/>
    <w:rsid w:val="04B10FAD"/>
    <w:rsid w:val="04CC55AF"/>
    <w:rsid w:val="04E448C2"/>
    <w:rsid w:val="0504D8FB"/>
    <w:rsid w:val="051A37DC"/>
    <w:rsid w:val="064A391F"/>
    <w:rsid w:val="067C2E5D"/>
    <w:rsid w:val="06AE0A78"/>
    <w:rsid w:val="06EF5A50"/>
    <w:rsid w:val="08235160"/>
    <w:rsid w:val="08B6766C"/>
    <w:rsid w:val="095F32A7"/>
    <w:rsid w:val="09AFC6B6"/>
    <w:rsid w:val="09DE1DC9"/>
    <w:rsid w:val="0A23BFC0"/>
    <w:rsid w:val="0AAEB9F1"/>
    <w:rsid w:val="0B11CB9A"/>
    <w:rsid w:val="0B809444"/>
    <w:rsid w:val="0BA1B4BD"/>
    <w:rsid w:val="0C4B8967"/>
    <w:rsid w:val="0C94F610"/>
    <w:rsid w:val="0D64EF8E"/>
    <w:rsid w:val="0DE71EEE"/>
    <w:rsid w:val="0E97035A"/>
    <w:rsid w:val="0E9E78B3"/>
    <w:rsid w:val="0F763691"/>
    <w:rsid w:val="0F8526E7"/>
    <w:rsid w:val="10273D56"/>
    <w:rsid w:val="10C0F07B"/>
    <w:rsid w:val="11449CEC"/>
    <w:rsid w:val="115A0133"/>
    <w:rsid w:val="1273C9AA"/>
    <w:rsid w:val="134AA662"/>
    <w:rsid w:val="137AE790"/>
    <w:rsid w:val="14417EFA"/>
    <w:rsid w:val="15886B87"/>
    <w:rsid w:val="15B1CF5C"/>
    <w:rsid w:val="170D8295"/>
    <w:rsid w:val="174241FB"/>
    <w:rsid w:val="1793471D"/>
    <w:rsid w:val="17FB8519"/>
    <w:rsid w:val="18A11120"/>
    <w:rsid w:val="19AEBCB0"/>
    <w:rsid w:val="19D8C457"/>
    <w:rsid w:val="1A1C4850"/>
    <w:rsid w:val="1B742149"/>
    <w:rsid w:val="1BB41F35"/>
    <w:rsid w:val="1C3C1AC7"/>
    <w:rsid w:val="204C700D"/>
    <w:rsid w:val="20692C68"/>
    <w:rsid w:val="20BCF027"/>
    <w:rsid w:val="21947BA8"/>
    <w:rsid w:val="21D09A9E"/>
    <w:rsid w:val="222F3F7A"/>
    <w:rsid w:val="22544C8B"/>
    <w:rsid w:val="22D2AECD"/>
    <w:rsid w:val="23EDB4FF"/>
    <w:rsid w:val="244E8A2E"/>
    <w:rsid w:val="24FC3527"/>
    <w:rsid w:val="2558C29D"/>
    <w:rsid w:val="25A2B91F"/>
    <w:rsid w:val="25CBE874"/>
    <w:rsid w:val="26405C3E"/>
    <w:rsid w:val="28C05F70"/>
    <w:rsid w:val="29846A0B"/>
    <w:rsid w:val="2B223591"/>
    <w:rsid w:val="2B2EDCE1"/>
    <w:rsid w:val="2B3DDD01"/>
    <w:rsid w:val="2BB9F93B"/>
    <w:rsid w:val="2BBF5901"/>
    <w:rsid w:val="2C7846A8"/>
    <w:rsid w:val="2CF13404"/>
    <w:rsid w:val="2EEB87A6"/>
    <w:rsid w:val="2F58593A"/>
    <w:rsid w:val="2F5EC2ED"/>
    <w:rsid w:val="2FE025C4"/>
    <w:rsid w:val="2FE9CDED"/>
    <w:rsid w:val="301371BD"/>
    <w:rsid w:val="30BA9995"/>
    <w:rsid w:val="323223DD"/>
    <w:rsid w:val="33497EE8"/>
    <w:rsid w:val="337EFC54"/>
    <w:rsid w:val="33CDF43E"/>
    <w:rsid w:val="34CAD2AC"/>
    <w:rsid w:val="34E35157"/>
    <w:rsid w:val="355DFB56"/>
    <w:rsid w:val="35D299DA"/>
    <w:rsid w:val="35EC2E76"/>
    <w:rsid w:val="36ABEE5A"/>
    <w:rsid w:val="37311A9E"/>
    <w:rsid w:val="37602877"/>
    <w:rsid w:val="3794C866"/>
    <w:rsid w:val="393EA52E"/>
    <w:rsid w:val="39537BA6"/>
    <w:rsid w:val="39902403"/>
    <w:rsid w:val="39AC6388"/>
    <w:rsid w:val="39F82FB6"/>
    <w:rsid w:val="39F83FCE"/>
    <w:rsid w:val="3A3AD8DD"/>
    <w:rsid w:val="3ADFA9BD"/>
    <w:rsid w:val="3B8661DC"/>
    <w:rsid w:val="3C05D585"/>
    <w:rsid w:val="3D95DF5A"/>
    <w:rsid w:val="3DC9B278"/>
    <w:rsid w:val="3DE26B0C"/>
    <w:rsid w:val="3E848EF3"/>
    <w:rsid w:val="3EC07A07"/>
    <w:rsid w:val="3EEDEE2B"/>
    <w:rsid w:val="40678152"/>
    <w:rsid w:val="40B5F863"/>
    <w:rsid w:val="4291BFFA"/>
    <w:rsid w:val="429B1241"/>
    <w:rsid w:val="42C0F3B6"/>
    <w:rsid w:val="4323C839"/>
    <w:rsid w:val="44F98E46"/>
    <w:rsid w:val="4627707D"/>
    <w:rsid w:val="46A14BE9"/>
    <w:rsid w:val="46BE13EC"/>
    <w:rsid w:val="46C84CA3"/>
    <w:rsid w:val="47C12368"/>
    <w:rsid w:val="482084BE"/>
    <w:rsid w:val="48729337"/>
    <w:rsid w:val="48C66895"/>
    <w:rsid w:val="4910BBC8"/>
    <w:rsid w:val="4B36B1E4"/>
    <w:rsid w:val="4B40CB95"/>
    <w:rsid w:val="4BE29F5D"/>
    <w:rsid w:val="4BFCB144"/>
    <w:rsid w:val="4DB80E67"/>
    <w:rsid w:val="4E72DAE0"/>
    <w:rsid w:val="4F6F3C6D"/>
    <w:rsid w:val="4FAEFACE"/>
    <w:rsid w:val="4FBC6F51"/>
    <w:rsid w:val="4FFE0FAC"/>
    <w:rsid w:val="503DCCBD"/>
    <w:rsid w:val="50FD3AFD"/>
    <w:rsid w:val="51C8BB44"/>
    <w:rsid w:val="522894DB"/>
    <w:rsid w:val="523040F3"/>
    <w:rsid w:val="52A85A98"/>
    <w:rsid w:val="53FB0883"/>
    <w:rsid w:val="54A00707"/>
    <w:rsid w:val="54A2F7DB"/>
    <w:rsid w:val="56F652BB"/>
    <w:rsid w:val="583F09C3"/>
    <w:rsid w:val="587D585E"/>
    <w:rsid w:val="5896D757"/>
    <w:rsid w:val="594A293A"/>
    <w:rsid w:val="59A5C8F6"/>
    <w:rsid w:val="5A70B472"/>
    <w:rsid w:val="5BA85A61"/>
    <w:rsid w:val="5C64F414"/>
    <w:rsid w:val="5C81C9FC"/>
    <w:rsid w:val="5CA6DAF3"/>
    <w:rsid w:val="5CFE52D6"/>
    <w:rsid w:val="5D48D7F1"/>
    <w:rsid w:val="5DBF8C83"/>
    <w:rsid w:val="5E22794E"/>
    <w:rsid w:val="5E83A634"/>
    <w:rsid w:val="5EAB8AE5"/>
    <w:rsid w:val="5EC8836C"/>
    <w:rsid w:val="5EED971A"/>
    <w:rsid w:val="5EFD6DBB"/>
    <w:rsid w:val="5F736B95"/>
    <w:rsid w:val="5FB96ABE"/>
    <w:rsid w:val="5FD2931B"/>
    <w:rsid w:val="6138EC8F"/>
    <w:rsid w:val="61BE1415"/>
    <w:rsid w:val="61CF7083"/>
    <w:rsid w:val="62021B67"/>
    <w:rsid w:val="6293901A"/>
    <w:rsid w:val="637B0DF8"/>
    <w:rsid w:val="64856456"/>
    <w:rsid w:val="6520A85B"/>
    <w:rsid w:val="653611D3"/>
    <w:rsid w:val="6621B558"/>
    <w:rsid w:val="668EB819"/>
    <w:rsid w:val="674AF6EC"/>
    <w:rsid w:val="687F0A8D"/>
    <w:rsid w:val="6A0A20DA"/>
    <w:rsid w:val="6B7160AF"/>
    <w:rsid w:val="6B75FFC3"/>
    <w:rsid w:val="6B8DAEDA"/>
    <w:rsid w:val="6DBB5A41"/>
    <w:rsid w:val="6DE89A0A"/>
    <w:rsid w:val="6EAC273F"/>
    <w:rsid w:val="6EE2568A"/>
    <w:rsid w:val="7067C2ED"/>
    <w:rsid w:val="70B3B001"/>
    <w:rsid w:val="70E4C4B1"/>
    <w:rsid w:val="72252D3F"/>
    <w:rsid w:val="726306BB"/>
    <w:rsid w:val="726B0A76"/>
    <w:rsid w:val="73737C09"/>
    <w:rsid w:val="740AC27E"/>
    <w:rsid w:val="744F2A1E"/>
    <w:rsid w:val="7542F950"/>
    <w:rsid w:val="75A40D16"/>
    <w:rsid w:val="75F68F0F"/>
    <w:rsid w:val="75FF9B94"/>
    <w:rsid w:val="76D56B75"/>
    <w:rsid w:val="771A4665"/>
    <w:rsid w:val="77D8EE47"/>
    <w:rsid w:val="77E28DF3"/>
    <w:rsid w:val="784EC1AC"/>
    <w:rsid w:val="7850BDAE"/>
    <w:rsid w:val="7A1D0DF3"/>
    <w:rsid w:val="7B1A2EB5"/>
    <w:rsid w:val="7B248F7C"/>
    <w:rsid w:val="7B752D10"/>
    <w:rsid w:val="7C3AC48B"/>
    <w:rsid w:val="7DD66119"/>
    <w:rsid w:val="7DEEB7FD"/>
    <w:rsid w:val="7DFDD4CD"/>
    <w:rsid w:val="7E595E19"/>
    <w:rsid w:val="7EADCBDB"/>
    <w:rsid w:val="7F37EC6E"/>
    <w:rsid w:val="7F5550A2"/>
    <w:rsid w:val="7F7D08D6"/>
    <w:rsid w:val="7FA0BC7A"/>
    <w:rsid w:val="7FB8DC90"/>
    <w:rsid w:val="7FE5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B46F171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C5472E"/>
    <w:pPr>
      <w:numPr>
        <w:numId w:val="1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numPr>
        <w:ilvl w:val="1"/>
        <w:numId w:val="1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1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72E"/>
    <w:rPr>
      <w:rFonts w:cs="Times New Roman"/>
      <w:b/>
      <w:bCs/>
      <w:kern w:val="36"/>
      <w:szCs w:val="48"/>
      <w:lang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3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val="pl-PL"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val="pl-PL"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val="pl-PL"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val="pl-PL"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val="pl-PL"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 w:val="22"/>
      <w:szCs w:val="22"/>
      <w:lang w:val="pl-PL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9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B9D25-67D0-493D-953F-D58FEF940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1440</Words>
  <Characters>8641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2021-01-27T13:58:00Z</dcterms:created>
  <dcterms:modified xsi:type="dcterms:W3CDTF">2021-02-18T14:21:00Z</dcterms:modified>
</cp:coreProperties>
</file>